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AB76F" w14:textId="16D9A72F" w:rsidR="00214729" w:rsidRPr="00214729" w:rsidRDefault="00214729" w:rsidP="00214729">
      <w:pPr>
        <w:ind w:left="-142"/>
        <w:rPr>
          <w:rFonts w:ascii="Times New Roman" w:hAnsi="Times New Roman" w:cs="Times New Roman"/>
          <w:bCs/>
          <w:sz w:val="22"/>
          <w:szCs w:val="22"/>
        </w:rPr>
      </w:pPr>
      <w:r>
        <w:rPr>
          <w:b/>
          <w:sz w:val="22"/>
          <w:szCs w:val="22"/>
        </w:rPr>
        <w:t xml:space="preserve">   </w:t>
      </w:r>
      <w:r w:rsidRPr="00214729">
        <w:rPr>
          <w:rFonts w:ascii="Times New Roman" w:hAnsi="Times New Roman" w:cs="Times New Roman"/>
          <w:b/>
          <w:sz w:val="22"/>
          <w:szCs w:val="22"/>
        </w:rPr>
        <w:t xml:space="preserve">Contacts: </w:t>
      </w:r>
      <w:r w:rsidRPr="00214729">
        <w:rPr>
          <w:rFonts w:ascii="Times New Roman" w:hAnsi="Times New Roman" w:cs="Times New Roman"/>
          <w:bCs/>
          <w:sz w:val="22"/>
          <w:szCs w:val="22"/>
        </w:rPr>
        <w:t xml:space="preserve">Silvia </w:t>
      </w:r>
      <w:proofErr w:type="spellStart"/>
      <w:r w:rsidRPr="00214729">
        <w:rPr>
          <w:rFonts w:ascii="Times New Roman" w:hAnsi="Times New Roman" w:cs="Times New Roman"/>
          <w:bCs/>
          <w:sz w:val="22"/>
          <w:szCs w:val="22"/>
        </w:rPr>
        <w:t>Benneker</w:t>
      </w:r>
      <w:proofErr w:type="spellEnd"/>
      <w:r w:rsidRPr="00214729">
        <w:rPr>
          <w:rFonts w:ascii="Times New Roman" w:hAnsi="Times New Roman" w:cs="Times New Roman"/>
          <w:bCs/>
          <w:sz w:val="22"/>
          <w:szCs w:val="22"/>
        </w:rPr>
        <w:t xml:space="preserve">, HAVER &amp; BOECKER, +49 2522 30-593, </w:t>
      </w:r>
      <w:hyperlink r:id="rId7" w:history="1">
        <w:r w:rsidRPr="00E01F96">
          <w:rPr>
            <w:rStyle w:val="Hyperlink"/>
            <w:rFonts w:ascii="Times New Roman" w:hAnsi="Times New Roman" w:cs="Times New Roman"/>
            <w:bCs/>
            <w:color w:val="0432FF"/>
            <w:sz w:val="22"/>
            <w:szCs w:val="22"/>
          </w:rPr>
          <w:t>s.benneker@haverboecker.com</w:t>
        </w:r>
      </w:hyperlink>
    </w:p>
    <w:p w14:paraId="04E2F7A8" w14:textId="59546781" w:rsidR="000914C4" w:rsidRPr="00214729" w:rsidRDefault="003E390D">
      <w:pPr>
        <w:rPr>
          <w:rFonts w:ascii="Times New Roman" w:hAnsi="Times New Roman" w:cs="Times New Roman"/>
          <w:sz w:val="22"/>
          <w:szCs w:val="22"/>
        </w:rPr>
      </w:pPr>
      <w:r>
        <w:rPr>
          <w:rFonts w:ascii="Times New Roman" w:hAnsi="Times New Roman" w:cs="Times New Roman"/>
          <w:sz w:val="22"/>
          <w:szCs w:val="22"/>
        </w:rPr>
        <w:t>Katie Grube</w:t>
      </w:r>
      <w:r w:rsidR="000914C4" w:rsidRPr="00214729">
        <w:rPr>
          <w:rFonts w:ascii="Times New Roman" w:hAnsi="Times New Roman" w:cs="Times New Roman"/>
          <w:sz w:val="22"/>
          <w:szCs w:val="22"/>
        </w:rPr>
        <w:t>, IRONCLAD Marketing,</w:t>
      </w:r>
      <w:r w:rsidR="008C1E50">
        <w:rPr>
          <w:rFonts w:ascii="Times New Roman" w:hAnsi="Times New Roman" w:cs="Times New Roman"/>
          <w:sz w:val="22"/>
          <w:szCs w:val="22"/>
        </w:rPr>
        <w:t xml:space="preserve"> 701-373-0062,</w:t>
      </w:r>
      <w:r w:rsidR="000914C4" w:rsidRPr="00214729">
        <w:rPr>
          <w:rFonts w:ascii="Times New Roman" w:hAnsi="Times New Roman" w:cs="Times New Roman"/>
          <w:sz w:val="22"/>
          <w:szCs w:val="22"/>
        </w:rPr>
        <w:t xml:space="preserve"> </w:t>
      </w:r>
      <w:hyperlink r:id="rId8" w:history="1">
        <w:r w:rsidRPr="004F3CEA">
          <w:rPr>
            <w:rStyle w:val="Hyperlink"/>
            <w:rFonts w:ascii="Times New Roman" w:hAnsi="Times New Roman" w:cs="Times New Roman"/>
            <w:color w:val="0432FF"/>
            <w:sz w:val="22"/>
            <w:szCs w:val="22"/>
          </w:rPr>
          <w:t>katie@ironcladmktg.com</w:t>
        </w:r>
      </w:hyperlink>
    </w:p>
    <w:p w14:paraId="1E6EC6BE" w14:textId="77777777" w:rsidR="000914C4" w:rsidRPr="00C047F9" w:rsidRDefault="000914C4">
      <w:pPr>
        <w:rPr>
          <w:rFonts w:ascii="Times New Roman" w:hAnsi="Times New Roman" w:cs="Times New Roman"/>
        </w:rPr>
      </w:pPr>
    </w:p>
    <w:p w14:paraId="7CEFAAFE" w14:textId="2C8C8C45" w:rsidR="00C047F9" w:rsidRPr="007D5E83" w:rsidRDefault="00ED20E5" w:rsidP="00ED20E5">
      <w:pPr>
        <w:rPr>
          <w:rFonts w:ascii="Times New Roman" w:hAnsi="Times New Roman" w:cs="Times New Roman"/>
          <w:b/>
          <w:bCs/>
          <w:u w:val="single"/>
        </w:rPr>
      </w:pPr>
      <w:r w:rsidRPr="007D5E83">
        <w:rPr>
          <w:rFonts w:ascii="Times New Roman" w:hAnsi="Times New Roman" w:cs="Times New Roman"/>
          <w:b/>
          <w:bCs/>
          <w:u w:val="single"/>
        </w:rPr>
        <w:t xml:space="preserve">FOR </w:t>
      </w:r>
      <w:r w:rsidR="007D5E83" w:rsidRPr="007D5E83">
        <w:rPr>
          <w:rFonts w:ascii="Times New Roman" w:hAnsi="Times New Roman" w:cs="Times New Roman"/>
          <w:b/>
          <w:bCs/>
          <w:u w:val="single"/>
        </w:rPr>
        <w:t>IMMEDIATE RELEASE</w:t>
      </w:r>
      <w:r w:rsidR="00934D8A" w:rsidRPr="007D5E83">
        <w:rPr>
          <w:rFonts w:ascii="Times New Roman" w:hAnsi="Times New Roman" w:cs="Times New Roman"/>
          <w:b/>
          <w:bCs/>
          <w:u w:val="single"/>
        </w:rPr>
        <w:t xml:space="preserve"> </w:t>
      </w:r>
    </w:p>
    <w:p w14:paraId="67A10BD1" w14:textId="77777777" w:rsidR="00ED20E5" w:rsidRPr="00C047F9" w:rsidRDefault="00ED20E5" w:rsidP="00ED20E5">
      <w:pPr>
        <w:rPr>
          <w:rFonts w:ascii="Times New Roman" w:hAnsi="Times New Roman" w:cs="Times New Roman"/>
        </w:rPr>
      </w:pPr>
    </w:p>
    <w:p w14:paraId="310253E7" w14:textId="4ADF759F" w:rsidR="00C56175" w:rsidRDefault="00ED20E5" w:rsidP="00C56175">
      <w:pPr>
        <w:jc w:val="center"/>
        <w:rPr>
          <w:rFonts w:ascii="Times New Roman" w:hAnsi="Times New Roman" w:cs="Times New Roman"/>
          <w:b/>
          <w:bCs/>
          <w:sz w:val="28"/>
          <w:szCs w:val="28"/>
        </w:rPr>
      </w:pPr>
      <w:r w:rsidRPr="00C047F9">
        <w:rPr>
          <w:rFonts w:ascii="Times New Roman" w:hAnsi="Times New Roman" w:cs="Times New Roman"/>
          <w:b/>
          <w:bCs/>
          <w:sz w:val="28"/>
          <w:szCs w:val="28"/>
        </w:rPr>
        <w:t xml:space="preserve">HAVER &amp; BOECKER </w:t>
      </w:r>
      <w:r w:rsidR="00C56175">
        <w:rPr>
          <w:rFonts w:ascii="Times New Roman" w:hAnsi="Times New Roman" w:cs="Times New Roman"/>
          <w:b/>
          <w:bCs/>
          <w:sz w:val="28"/>
          <w:szCs w:val="28"/>
        </w:rPr>
        <w:t xml:space="preserve">Increases </w:t>
      </w:r>
      <w:r w:rsidR="00C9744B">
        <w:rPr>
          <w:rFonts w:ascii="Times New Roman" w:hAnsi="Times New Roman" w:cs="Times New Roman"/>
          <w:b/>
          <w:bCs/>
          <w:sz w:val="28"/>
          <w:szCs w:val="28"/>
        </w:rPr>
        <w:t>Energy</w:t>
      </w:r>
      <w:r w:rsidR="00C56175">
        <w:rPr>
          <w:rFonts w:ascii="Times New Roman" w:hAnsi="Times New Roman" w:cs="Times New Roman"/>
          <w:b/>
          <w:bCs/>
          <w:sz w:val="28"/>
          <w:szCs w:val="28"/>
        </w:rPr>
        <w:t xml:space="preserve"> Efficiency </w:t>
      </w:r>
      <w:r w:rsidR="00196945">
        <w:rPr>
          <w:rFonts w:ascii="Times New Roman" w:hAnsi="Times New Roman" w:cs="Times New Roman"/>
          <w:b/>
          <w:bCs/>
          <w:sz w:val="28"/>
          <w:szCs w:val="28"/>
        </w:rPr>
        <w:t xml:space="preserve">&amp; Cleanliness </w:t>
      </w:r>
      <w:r w:rsidR="00C56175">
        <w:rPr>
          <w:rFonts w:ascii="Times New Roman" w:hAnsi="Times New Roman" w:cs="Times New Roman"/>
          <w:b/>
          <w:bCs/>
          <w:sz w:val="28"/>
          <w:szCs w:val="28"/>
        </w:rPr>
        <w:t xml:space="preserve">for </w:t>
      </w:r>
    </w:p>
    <w:p w14:paraId="045E41EC" w14:textId="09CA0607" w:rsidR="000914C4" w:rsidRPr="00C047F9" w:rsidRDefault="00C56175" w:rsidP="00B1667A">
      <w:pPr>
        <w:jc w:val="center"/>
        <w:rPr>
          <w:rFonts w:ascii="Times New Roman" w:hAnsi="Times New Roman" w:cs="Times New Roman"/>
          <w:b/>
          <w:bCs/>
          <w:sz w:val="28"/>
          <w:szCs w:val="28"/>
        </w:rPr>
      </w:pPr>
      <w:r>
        <w:rPr>
          <w:rFonts w:ascii="Times New Roman" w:hAnsi="Times New Roman" w:cs="Times New Roman"/>
          <w:b/>
          <w:bCs/>
          <w:sz w:val="28"/>
          <w:szCs w:val="28"/>
        </w:rPr>
        <w:t>Mineral</w:t>
      </w:r>
      <w:r w:rsidR="00934D8A">
        <w:rPr>
          <w:rFonts w:ascii="Times New Roman" w:hAnsi="Times New Roman" w:cs="Times New Roman"/>
          <w:b/>
          <w:bCs/>
          <w:sz w:val="28"/>
          <w:szCs w:val="28"/>
        </w:rPr>
        <w:t xml:space="preserve"> </w:t>
      </w:r>
      <w:r>
        <w:rPr>
          <w:rFonts w:ascii="Times New Roman" w:hAnsi="Times New Roman" w:cs="Times New Roman"/>
          <w:b/>
          <w:bCs/>
          <w:sz w:val="28"/>
          <w:szCs w:val="28"/>
        </w:rPr>
        <w:t>and Chemical Packing with INTEGRA</w:t>
      </w:r>
      <w:r w:rsidR="003E59F0" w:rsidRPr="003E59F0">
        <w:rPr>
          <w:rFonts w:ascii="Times New Roman" w:hAnsi="Times New Roman" w:cs="Times New Roman"/>
          <w:b/>
          <w:bCs/>
          <w:sz w:val="28"/>
          <w:szCs w:val="28"/>
          <w:vertAlign w:val="superscript"/>
        </w:rPr>
        <w:t>®</w:t>
      </w:r>
      <w:r>
        <w:rPr>
          <w:rFonts w:ascii="Times New Roman" w:hAnsi="Times New Roman" w:cs="Times New Roman"/>
          <w:b/>
          <w:bCs/>
          <w:sz w:val="28"/>
          <w:szCs w:val="28"/>
        </w:rPr>
        <w:t xml:space="preserve"> IV</w:t>
      </w:r>
    </w:p>
    <w:p w14:paraId="2F7B4F44" w14:textId="77777777" w:rsidR="000914C4" w:rsidRPr="00C047F9" w:rsidRDefault="000914C4" w:rsidP="000914C4">
      <w:pPr>
        <w:jc w:val="center"/>
        <w:rPr>
          <w:rFonts w:ascii="Times New Roman" w:hAnsi="Times New Roman" w:cs="Times New Roman"/>
        </w:rPr>
      </w:pPr>
    </w:p>
    <w:p w14:paraId="6A23F165" w14:textId="292DE7C1" w:rsidR="000914C4" w:rsidRDefault="000914C4" w:rsidP="000914C4">
      <w:pPr>
        <w:rPr>
          <w:rFonts w:ascii="Times New Roman" w:hAnsi="Times New Roman" w:cs="Times New Roman"/>
        </w:rPr>
      </w:pPr>
      <w:r w:rsidRPr="00C047F9">
        <w:rPr>
          <w:rFonts w:ascii="Times New Roman" w:hAnsi="Times New Roman" w:cs="Times New Roman"/>
          <w:b/>
          <w:bCs/>
        </w:rPr>
        <w:t>OELDE, Germany</w:t>
      </w:r>
      <w:r w:rsidRPr="00C047F9">
        <w:rPr>
          <w:rFonts w:ascii="Times New Roman" w:hAnsi="Times New Roman" w:cs="Times New Roman"/>
        </w:rPr>
        <w:t xml:space="preserve"> (</w:t>
      </w:r>
      <w:r w:rsidR="007D5E83" w:rsidRPr="007D5E83">
        <w:rPr>
          <w:rFonts w:ascii="Times New Roman" w:hAnsi="Times New Roman" w:cs="Times New Roman"/>
        </w:rPr>
        <w:t>Dec. 3</w:t>
      </w:r>
      <w:r w:rsidRPr="00C047F9">
        <w:rPr>
          <w:rFonts w:ascii="Times New Roman" w:hAnsi="Times New Roman" w:cs="Times New Roman"/>
        </w:rPr>
        <w:t>, 202</w:t>
      </w:r>
      <w:r w:rsidR="003E390D">
        <w:rPr>
          <w:rFonts w:ascii="Times New Roman" w:hAnsi="Times New Roman" w:cs="Times New Roman"/>
        </w:rPr>
        <w:t>5</w:t>
      </w:r>
      <w:r w:rsidRPr="00C047F9">
        <w:rPr>
          <w:rFonts w:ascii="Times New Roman" w:hAnsi="Times New Roman" w:cs="Times New Roman"/>
        </w:rPr>
        <w:t>) —</w:t>
      </w:r>
      <w:r w:rsidR="00EB6E69">
        <w:rPr>
          <w:rFonts w:ascii="Times New Roman" w:hAnsi="Times New Roman" w:cs="Times New Roman"/>
        </w:rPr>
        <w:t xml:space="preserve"> </w:t>
      </w:r>
      <w:r w:rsidR="00196945">
        <w:rPr>
          <w:rFonts w:ascii="Times New Roman" w:hAnsi="Times New Roman" w:cs="Times New Roman"/>
        </w:rPr>
        <w:t>The new</w:t>
      </w:r>
      <w:r w:rsidR="004B3B2B">
        <w:rPr>
          <w:rFonts w:ascii="Times New Roman" w:hAnsi="Times New Roman" w:cs="Times New Roman"/>
        </w:rPr>
        <w:t xml:space="preserve"> HAVER &amp; BOECKER</w:t>
      </w:r>
      <w:r w:rsidR="00196945">
        <w:rPr>
          <w:rFonts w:ascii="Times New Roman" w:hAnsi="Times New Roman" w:cs="Times New Roman"/>
        </w:rPr>
        <w:t xml:space="preserve"> </w:t>
      </w:r>
      <w:hyperlink r:id="rId9" w:history="1">
        <w:r w:rsidR="00196945" w:rsidRPr="004B3B2B">
          <w:rPr>
            <w:rStyle w:val="Hyperlink"/>
            <w:rFonts w:ascii="Times New Roman" w:hAnsi="Times New Roman" w:cs="Times New Roman"/>
            <w:color w:val="0432FF"/>
          </w:rPr>
          <w:t>INTEGRA</w:t>
        </w:r>
        <w:r w:rsidR="003E59F0" w:rsidRPr="004B3B2B">
          <w:rPr>
            <w:rStyle w:val="Hyperlink"/>
            <w:rFonts w:ascii="Times New Roman" w:hAnsi="Times New Roman" w:cs="Times New Roman"/>
            <w:color w:val="0432FF"/>
            <w:vertAlign w:val="superscript"/>
          </w:rPr>
          <w:t>®</w:t>
        </w:r>
        <w:r w:rsidR="00196945" w:rsidRPr="004B3B2B">
          <w:rPr>
            <w:rStyle w:val="Hyperlink"/>
            <w:rFonts w:ascii="Times New Roman" w:hAnsi="Times New Roman" w:cs="Times New Roman"/>
            <w:color w:val="0432FF"/>
          </w:rPr>
          <w:t xml:space="preserve"> IV series for valve bags</w:t>
        </w:r>
      </w:hyperlink>
      <w:r w:rsidR="00196945">
        <w:rPr>
          <w:rFonts w:ascii="Times New Roman" w:hAnsi="Times New Roman" w:cs="Times New Roman"/>
        </w:rPr>
        <w:t xml:space="preserve"> increase</w:t>
      </w:r>
      <w:r w:rsidR="00AB0C87">
        <w:rPr>
          <w:rFonts w:ascii="Times New Roman" w:hAnsi="Times New Roman" w:cs="Times New Roman"/>
        </w:rPr>
        <w:t>s</w:t>
      </w:r>
      <w:r w:rsidR="00E21871">
        <w:rPr>
          <w:rFonts w:ascii="Times New Roman" w:hAnsi="Times New Roman" w:cs="Times New Roman"/>
        </w:rPr>
        <w:t xml:space="preserve"> </w:t>
      </w:r>
      <w:r w:rsidR="00196945">
        <w:rPr>
          <w:rFonts w:ascii="Times New Roman" w:hAnsi="Times New Roman" w:cs="Times New Roman"/>
        </w:rPr>
        <w:t xml:space="preserve">energy efficiency </w:t>
      </w:r>
      <w:r w:rsidR="00E21871">
        <w:rPr>
          <w:rFonts w:ascii="Times New Roman" w:hAnsi="Times New Roman" w:cs="Times New Roman"/>
        </w:rPr>
        <w:t xml:space="preserve">and cleanliness </w:t>
      </w:r>
      <w:r w:rsidR="00C032E1">
        <w:rPr>
          <w:rFonts w:ascii="Times New Roman" w:hAnsi="Times New Roman" w:cs="Times New Roman"/>
        </w:rPr>
        <w:t xml:space="preserve">to a new level </w:t>
      </w:r>
      <w:r w:rsidR="00196945">
        <w:rPr>
          <w:rFonts w:ascii="Times New Roman" w:hAnsi="Times New Roman" w:cs="Times New Roman"/>
        </w:rPr>
        <w:t xml:space="preserve">within the mineral and chemical </w:t>
      </w:r>
      <w:r w:rsidR="00AB0C87">
        <w:rPr>
          <w:rFonts w:ascii="Times New Roman" w:hAnsi="Times New Roman" w:cs="Times New Roman"/>
        </w:rPr>
        <w:t xml:space="preserve">packing </w:t>
      </w:r>
      <w:r w:rsidR="00196945">
        <w:rPr>
          <w:rFonts w:ascii="Times New Roman" w:hAnsi="Times New Roman" w:cs="Times New Roman"/>
        </w:rPr>
        <w:t xml:space="preserve">industries. </w:t>
      </w:r>
      <w:r w:rsidR="00AB0C87">
        <w:rPr>
          <w:rFonts w:ascii="Times New Roman" w:hAnsi="Times New Roman" w:cs="Times New Roman"/>
        </w:rPr>
        <w:t xml:space="preserve">The newly designed </w:t>
      </w:r>
      <w:r w:rsidR="001E5859">
        <w:rPr>
          <w:rFonts w:ascii="Times New Roman" w:hAnsi="Times New Roman" w:cs="Times New Roman"/>
        </w:rPr>
        <w:t>INTEGRA</w:t>
      </w:r>
      <w:r w:rsidR="00C55DBF" w:rsidRPr="005304A9">
        <w:rPr>
          <w:rFonts w:ascii="Times New Roman" w:hAnsi="Times New Roman" w:cs="Times New Roman"/>
          <w:vertAlign w:val="superscript"/>
        </w:rPr>
        <w:t>®</w:t>
      </w:r>
      <w:r w:rsidR="00C55DBF">
        <w:rPr>
          <w:rFonts w:ascii="Times New Roman" w:hAnsi="Times New Roman" w:cs="Times New Roman"/>
        </w:rPr>
        <w:t xml:space="preserve"> IV</w:t>
      </w:r>
      <w:r w:rsidR="001E5859">
        <w:rPr>
          <w:rFonts w:ascii="Times New Roman" w:hAnsi="Times New Roman" w:cs="Times New Roman"/>
        </w:rPr>
        <w:t xml:space="preserve"> </w:t>
      </w:r>
      <w:r w:rsidR="00400FAE">
        <w:rPr>
          <w:rFonts w:ascii="Times New Roman" w:hAnsi="Times New Roman" w:cs="Times New Roman"/>
        </w:rPr>
        <w:t>features</w:t>
      </w:r>
      <w:r w:rsidR="00AB0C87">
        <w:rPr>
          <w:rFonts w:ascii="Times New Roman" w:hAnsi="Times New Roman" w:cs="Times New Roman"/>
        </w:rPr>
        <w:t xml:space="preserve"> </w:t>
      </w:r>
      <w:r w:rsidR="00ED51E4">
        <w:rPr>
          <w:rFonts w:ascii="Times New Roman" w:hAnsi="Times New Roman" w:cs="Times New Roman"/>
        </w:rPr>
        <w:t>a complete</w:t>
      </w:r>
      <w:r w:rsidR="00AB0C87">
        <w:rPr>
          <w:rFonts w:ascii="Times New Roman" w:hAnsi="Times New Roman" w:cs="Times New Roman"/>
        </w:rPr>
        <w:t xml:space="preserve"> Plug ’n Pack system</w:t>
      </w:r>
      <w:r w:rsidR="009072C8">
        <w:rPr>
          <w:rFonts w:ascii="Times New Roman" w:hAnsi="Times New Roman" w:cs="Times New Roman"/>
        </w:rPr>
        <w:t xml:space="preserve"> that integrates the packing machine, bag applicator</w:t>
      </w:r>
      <w:r w:rsidR="00C032E1">
        <w:rPr>
          <w:rFonts w:ascii="Times New Roman" w:hAnsi="Times New Roman" w:cs="Times New Roman"/>
        </w:rPr>
        <w:t xml:space="preserve"> </w:t>
      </w:r>
      <w:r w:rsidR="009072C8">
        <w:rPr>
          <w:rFonts w:ascii="Times New Roman" w:hAnsi="Times New Roman" w:cs="Times New Roman"/>
        </w:rPr>
        <w:t xml:space="preserve">and discharge system to </w:t>
      </w:r>
      <w:r w:rsidR="00E21871">
        <w:rPr>
          <w:rFonts w:ascii="Times New Roman" w:hAnsi="Times New Roman" w:cs="Times New Roman"/>
        </w:rPr>
        <w:t xml:space="preserve">maximize </w:t>
      </w:r>
      <w:del w:id="0" w:author="Ashley Stoppleworth" w:date="2025-12-05T03:03:00Z" w16du:dateUtc="2025-12-05T09:03:00Z">
        <w:r w:rsidR="00E21871" w:rsidDel="00CC72DE">
          <w:rPr>
            <w:rFonts w:ascii="Times New Roman" w:hAnsi="Times New Roman" w:cs="Times New Roman"/>
          </w:rPr>
          <w:delText xml:space="preserve">performance </w:delText>
        </w:r>
      </w:del>
      <w:ins w:id="1" w:author="Ashley Stoppleworth" w:date="2025-12-05T03:03:00Z" w16du:dateUtc="2025-12-05T09:03:00Z">
        <w:r w:rsidR="00CC72DE">
          <w:rPr>
            <w:rFonts w:ascii="Times New Roman" w:hAnsi="Times New Roman" w:cs="Times New Roman"/>
          </w:rPr>
          <w:t>clean operation</w:t>
        </w:r>
        <w:r w:rsidR="00CC72DE">
          <w:rPr>
            <w:rFonts w:ascii="Times New Roman" w:hAnsi="Times New Roman" w:cs="Times New Roman"/>
          </w:rPr>
          <w:t xml:space="preserve"> </w:t>
        </w:r>
      </w:ins>
      <w:r w:rsidR="00E21871">
        <w:rPr>
          <w:rFonts w:ascii="Times New Roman" w:hAnsi="Times New Roman" w:cs="Times New Roman"/>
        </w:rPr>
        <w:t>while reducing</w:t>
      </w:r>
      <w:r w:rsidR="009072C8">
        <w:rPr>
          <w:rFonts w:ascii="Times New Roman" w:hAnsi="Times New Roman" w:cs="Times New Roman"/>
        </w:rPr>
        <w:t xml:space="preserve"> commissioning and installation efforts. </w:t>
      </w:r>
    </w:p>
    <w:p w14:paraId="3D0BFF87" w14:textId="77777777" w:rsidR="001E5859" w:rsidRDefault="001E5859" w:rsidP="000914C4">
      <w:pPr>
        <w:rPr>
          <w:rFonts w:ascii="Times New Roman" w:hAnsi="Times New Roman" w:cs="Times New Roman"/>
        </w:rPr>
      </w:pPr>
    </w:p>
    <w:p w14:paraId="6B297BA4" w14:textId="33C750E7" w:rsidR="001E5859" w:rsidRDefault="001E5859" w:rsidP="000914C4">
      <w:pPr>
        <w:rPr>
          <w:rFonts w:ascii="Times New Roman" w:hAnsi="Times New Roman" w:cs="Times New Roman"/>
        </w:rPr>
      </w:pPr>
      <w:r>
        <w:rPr>
          <w:rFonts w:ascii="Times New Roman" w:hAnsi="Times New Roman" w:cs="Times New Roman"/>
        </w:rPr>
        <w:t>“The INTEGRA</w:t>
      </w:r>
      <w:r w:rsidR="003E59F0" w:rsidRPr="005304A9">
        <w:rPr>
          <w:rFonts w:ascii="Times New Roman" w:hAnsi="Times New Roman" w:cs="Times New Roman"/>
          <w:vertAlign w:val="superscript"/>
        </w:rPr>
        <w:t>®</w:t>
      </w:r>
      <w:r>
        <w:rPr>
          <w:rFonts w:ascii="Times New Roman" w:hAnsi="Times New Roman" w:cs="Times New Roman"/>
        </w:rPr>
        <w:t xml:space="preserve"> IV series meets the unique requirements of a </w:t>
      </w:r>
      <w:r w:rsidR="00E21871">
        <w:rPr>
          <w:rFonts w:ascii="Times New Roman" w:hAnsi="Times New Roman" w:cs="Times New Roman"/>
        </w:rPr>
        <w:t>variety of</w:t>
      </w:r>
      <w:r w:rsidR="0057102F">
        <w:rPr>
          <w:rFonts w:ascii="Times New Roman" w:hAnsi="Times New Roman" w:cs="Times New Roman"/>
        </w:rPr>
        <w:t xml:space="preserve"> </w:t>
      </w:r>
      <w:r>
        <w:rPr>
          <w:rFonts w:ascii="Times New Roman" w:hAnsi="Times New Roman" w:cs="Times New Roman"/>
        </w:rPr>
        <w:t xml:space="preserve">industries </w:t>
      </w:r>
      <w:r w:rsidR="00F4039F">
        <w:rPr>
          <w:rFonts w:ascii="Times New Roman" w:hAnsi="Times New Roman" w:cs="Times New Roman"/>
        </w:rPr>
        <w:t>and</w:t>
      </w:r>
      <w:r>
        <w:rPr>
          <w:rFonts w:ascii="Times New Roman" w:hAnsi="Times New Roman" w:cs="Times New Roman"/>
        </w:rPr>
        <w:t xml:space="preserve"> make</w:t>
      </w:r>
      <w:r w:rsidR="00F4039F">
        <w:rPr>
          <w:rFonts w:ascii="Times New Roman" w:hAnsi="Times New Roman" w:cs="Times New Roman"/>
        </w:rPr>
        <w:t>s</w:t>
      </w:r>
      <w:r>
        <w:rPr>
          <w:rFonts w:ascii="Times New Roman" w:hAnsi="Times New Roman" w:cs="Times New Roman"/>
        </w:rPr>
        <w:t xml:space="preserve"> </w:t>
      </w:r>
      <w:r w:rsidR="00E21871">
        <w:rPr>
          <w:rFonts w:ascii="Times New Roman" w:hAnsi="Times New Roman" w:cs="Times New Roman"/>
        </w:rPr>
        <w:t>life</w:t>
      </w:r>
      <w:r>
        <w:rPr>
          <w:rFonts w:ascii="Times New Roman" w:hAnsi="Times New Roman" w:cs="Times New Roman"/>
        </w:rPr>
        <w:t xml:space="preserve"> easier </w:t>
      </w:r>
      <w:r w:rsidR="000820DE">
        <w:rPr>
          <w:rFonts w:ascii="Times New Roman" w:hAnsi="Times New Roman" w:cs="Times New Roman"/>
        </w:rPr>
        <w:t xml:space="preserve">for </w:t>
      </w:r>
      <w:r w:rsidR="00E21871">
        <w:rPr>
          <w:rFonts w:ascii="Times New Roman" w:hAnsi="Times New Roman" w:cs="Times New Roman"/>
        </w:rPr>
        <w:t>producers</w:t>
      </w:r>
      <w:r>
        <w:rPr>
          <w:rFonts w:ascii="Times New Roman" w:hAnsi="Times New Roman" w:cs="Times New Roman"/>
        </w:rPr>
        <w:t xml:space="preserve">. Each machine </w:t>
      </w:r>
      <w:r w:rsidR="00C032E1">
        <w:rPr>
          <w:rFonts w:ascii="Times New Roman" w:hAnsi="Times New Roman" w:cs="Times New Roman"/>
        </w:rPr>
        <w:t>is customized</w:t>
      </w:r>
      <w:r>
        <w:rPr>
          <w:rFonts w:ascii="Times New Roman" w:hAnsi="Times New Roman" w:cs="Times New Roman"/>
        </w:rPr>
        <w:t xml:space="preserve"> to </w:t>
      </w:r>
      <w:r w:rsidR="003A7058">
        <w:rPr>
          <w:rFonts w:ascii="Times New Roman" w:hAnsi="Times New Roman" w:cs="Times New Roman"/>
        </w:rPr>
        <w:t>spec</w:t>
      </w:r>
      <w:r>
        <w:rPr>
          <w:rFonts w:ascii="Times New Roman" w:hAnsi="Times New Roman" w:cs="Times New Roman"/>
        </w:rPr>
        <w:t xml:space="preserve"> through the configuration system</w:t>
      </w:r>
      <w:r w:rsidR="003A7058">
        <w:rPr>
          <w:rFonts w:ascii="Times New Roman" w:hAnsi="Times New Roman" w:cs="Times New Roman"/>
        </w:rPr>
        <w:t xml:space="preserve">,” said </w:t>
      </w:r>
      <w:r w:rsidR="001D3BD7" w:rsidRPr="00934D8A">
        <w:rPr>
          <w:rFonts w:ascii="Times New Roman" w:hAnsi="Times New Roman" w:cs="Times New Roman"/>
        </w:rPr>
        <w:t>Eri</w:t>
      </w:r>
      <w:ins w:id="2" w:author="Ashley Stoppleworth" w:date="2025-12-05T03:11:00Z" w16du:dateUtc="2025-12-05T09:11:00Z">
        <w:r w:rsidR="00CC72DE">
          <w:rPr>
            <w:rFonts w:ascii="Times New Roman" w:hAnsi="Times New Roman" w:cs="Times New Roman"/>
          </w:rPr>
          <w:t>c</w:t>
        </w:r>
      </w:ins>
      <w:del w:id="3" w:author="Ashley Stoppleworth" w:date="2025-12-05T03:11:00Z" w16du:dateUtc="2025-12-05T09:11:00Z">
        <w:r w:rsidR="001D3BD7" w:rsidRPr="00934D8A" w:rsidDel="00CC72DE">
          <w:rPr>
            <w:rFonts w:ascii="Times New Roman" w:hAnsi="Times New Roman" w:cs="Times New Roman"/>
          </w:rPr>
          <w:delText>k</w:delText>
        </w:r>
      </w:del>
      <w:r w:rsidR="001D3BD7" w:rsidRPr="00934D8A">
        <w:rPr>
          <w:rFonts w:ascii="Times New Roman" w:hAnsi="Times New Roman" w:cs="Times New Roman"/>
        </w:rPr>
        <w:t xml:space="preserve"> Hartman</w:t>
      </w:r>
      <w:ins w:id="4" w:author="Ashley Stoppleworth" w:date="2025-12-05T03:11:00Z" w16du:dateUtc="2025-12-05T09:11:00Z">
        <w:r w:rsidR="00CC72DE">
          <w:rPr>
            <w:rFonts w:ascii="Times New Roman" w:hAnsi="Times New Roman" w:cs="Times New Roman"/>
          </w:rPr>
          <w:t>n</w:t>
        </w:r>
      </w:ins>
      <w:r w:rsidR="003A7058" w:rsidRPr="00934D8A">
        <w:rPr>
          <w:rFonts w:ascii="Times New Roman" w:hAnsi="Times New Roman" w:cs="Times New Roman"/>
        </w:rPr>
        <w:t>,</w:t>
      </w:r>
      <w:r w:rsidR="001D3BD7" w:rsidRPr="00934D8A">
        <w:rPr>
          <w:rFonts w:ascii="Times New Roman" w:hAnsi="Times New Roman" w:cs="Times New Roman"/>
        </w:rPr>
        <w:t xml:space="preserve"> Head of the Building Product Business Unit</w:t>
      </w:r>
      <w:r w:rsidR="003A7058" w:rsidRPr="00934D8A">
        <w:rPr>
          <w:rFonts w:ascii="Times New Roman" w:hAnsi="Times New Roman" w:cs="Times New Roman"/>
        </w:rPr>
        <w:t xml:space="preserve"> </w:t>
      </w:r>
      <w:r w:rsidR="003A7058">
        <w:rPr>
          <w:rFonts w:ascii="Times New Roman" w:hAnsi="Times New Roman" w:cs="Times New Roman"/>
        </w:rPr>
        <w:t>at HAVER &amp; BOECKER Machinery Division. “</w:t>
      </w:r>
      <w:r w:rsidR="00A31B74">
        <w:rPr>
          <w:rFonts w:ascii="Times New Roman" w:hAnsi="Times New Roman" w:cs="Times New Roman"/>
        </w:rPr>
        <w:t>For customers seeking a cleaner</w:t>
      </w:r>
      <w:r w:rsidR="00400FAE">
        <w:rPr>
          <w:rFonts w:ascii="Times New Roman" w:hAnsi="Times New Roman" w:cs="Times New Roman"/>
        </w:rPr>
        <w:t xml:space="preserve"> and</w:t>
      </w:r>
      <w:r w:rsidR="00A31B74">
        <w:rPr>
          <w:rFonts w:ascii="Times New Roman" w:hAnsi="Times New Roman" w:cs="Times New Roman"/>
        </w:rPr>
        <w:t xml:space="preserve"> quieter packing solution, the I</w:t>
      </w:r>
      <w:r w:rsidR="003E59F0">
        <w:rPr>
          <w:rFonts w:ascii="Times New Roman" w:hAnsi="Times New Roman" w:cs="Times New Roman"/>
        </w:rPr>
        <w:t>NTEGRA</w:t>
      </w:r>
      <w:r w:rsidR="003E59F0" w:rsidRPr="003E59F0">
        <w:rPr>
          <w:rFonts w:ascii="Times New Roman" w:hAnsi="Times New Roman" w:cs="Times New Roman"/>
          <w:vertAlign w:val="superscript"/>
        </w:rPr>
        <w:t>®</w:t>
      </w:r>
      <w:r w:rsidR="00A31B74">
        <w:rPr>
          <w:rFonts w:ascii="Times New Roman" w:hAnsi="Times New Roman" w:cs="Times New Roman"/>
        </w:rPr>
        <w:t xml:space="preserve"> IV gives a compelling alternative to </w:t>
      </w:r>
      <w:r w:rsidR="00E21871">
        <w:rPr>
          <w:rFonts w:ascii="Times New Roman" w:eastAsia="Times New Roman" w:hAnsi="Times New Roman" w:cs="Times New Roman"/>
          <w:lang w:eastAsia="de-DE"/>
        </w:rPr>
        <w:t>wannabe-housed</w:t>
      </w:r>
      <w:r w:rsidR="00207496" w:rsidRPr="0028064B">
        <w:rPr>
          <w:rFonts w:ascii="Times New Roman" w:eastAsia="Times New Roman" w:hAnsi="Times New Roman" w:cs="Times New Roman"/>
          <w:lang w:eastAsia="de-DE"/>
        </w:rPr>
        <w:t xml:space="preserve"> </w:t>
      </w:r>
      <w:r w:rsidR="004147AF">
        <w:rPr>
          <w:rFonts w:ascii="Times New Roman" w:hAnsi="Times New Roman" w:cs="Times New Roman"/>
        </w:rPr>
        <w:t>or</w:t>
      </w:r>
      <w:r w:rsidR="00F4039F">
        <w:rPr>
          <w:rFonts w:ascii="Times New Roman" w:hAnsi="Times New Roman" w:cs="Times New Roman"/>
        </w:rPr>
        <w:t xml:space="preserve"> </w:t>
      </w:r>
      <w:r w:rsidR="00C9744B">
        <w:rPr>
          <w:rFonts w:ascii="Times New Roman" w:hAnsi="Times New Roman" w:cs="Times New Roman"/>
        </w:rPr>
        <w:t xml:space="preserve">unhoused packing machines </w:t>
      </w:r>
      <w:r w:rsidR="00A31B74">
        <w:rPr>
          <w:rFonts w:ascii="Times New Roman" w:hAnsi="Times New Roman" w:cs="Times New Roman"/>
        </w:rPr>
        <w:t>in industries where hygiene, safety and flexibility are top priorities</w:t>
      </w:r>
      <w:r w:rsidR="00BB3B3E">
        <w:rPr>
          <w:rFonts w:ascii="Times New Roman" w:hAnsi="Times New Roman" w:cs="Times New Roman"/>
        </w:rPr>
        <w:t xml:space="preserve">.” </w:t>
      </w:r>
    </w:p>
    <w:p w14:paraId="6B53C853" w14:textId="329EF9EA" w:rsidR="00BB3B3E" w:rsidRDefault="00E21871" w:rsidP="000914C4">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2F3F2F3B" w14:textId="44563003" w:rsidR="000A3DC8" w:rsidRDefault="000A3DC8" w:rsidP="007F6BAA">
      <w:pPr>
        <w:rPr>
          <w:rFonts w:ascii="Times New Roman" w:hAnsi="Times New Roman" w:cs="Times New Roman"/>
        </w:rPr>
      </w:pPr>
      <w:r>
        <w:rPr>
          <w:rFonts w:ascii="Times New Roman" w:hAnsi="Times New Roman" w:cs="Times New Roman"/>
        </w:rPr>
        <w:t>Preassembled, the INTEGRA</w:t>
      </w:r>
      <w:r w:rsidRPr="007C7771">
        <w:rPr>
          <w:rFonts w:ascii="Times New Roman" w:hAnsi="Times New Roman" w:cs="Times New Roman"/>
          <w:vertAlign w:val="superscript"/>
        </w:rPr>
        <w:t>®</w:t>
      </w:r>
      <w:r>
        <w:rPr>
          <w:rFonts w:ascii="Times New Roman" w:hAnsi="Times New Roman" w:cs="Times New Roman"/>
        </w:rPr>
        <w:t xml:space="preserve"> IV series includes a bagging unit and bagging applicator integrated into the </w:t>
      </w:r>
      <w:r w:rsidR="00E21871">
        <w:rPr>
          <w:rFonts w:ascii="Times New Roman" w:hAnsi="Times New Roman" w:cs="Times New Roman"/>
        </w:rPr>
        <w:t>external housing</w:t>
      </w:r>
      <w:r>
        <w:rPr>
          <w:rFonts w:ascii="Times New Roman" w:hAnsi="Times New Roman" w:cs="Times New Roman"/>
        </w:rPr>
        <w:t xml:space="preserve">. </w:t>
      </w:r>
      <w:r w:rsidR="00E21871">
        <w:rPr>
          <w:rFonts w:ascii="Times New Roman" w:hAnsi="Times New Roman" w:cs="Times New Roman"/>
        </w:rPr>
        <w:t>In the nomenclature of the INTEGRA “IV”, the</w:t>
      </w:r>
      <w:r w:rsidR="00E21871" w:rsidRPr="00E21871">
        <w:rPr>
          <w:rFonts w:ascii="Times New Roman" w:hAnsi="Times New Roman" w:cs="Times New Roman"/>
        </w:rPr>
        <w:t xml:space="preserve"> letter “I” stands for </w:t>
      </w:r>
      <w:r w:rsidR="00AD6739">
        <w:rPr>
          <w:rFonts w:ascii="Times New Roman" w:hAnsi="Times New Roman" w:cs="Times New Roman"/>
        </w:rPr>
        <w:t>“</w:t>
      </w:r>
      <w:r w:rsidR="00E21871" w:rsidRPr="00E21871">
        <w:rPr>
          <w:rFonts w:ascii="Times New Roman" w:hAnsi="Times New Roman" w:cs="Times New Roman"/>
        </w:rPr>
        <w:t>integrated</w:t>
      </w:r>
      <w:r w:rsidR="00AD6739">
        <w:rPr>
          <w:rFonts w:ascii="Times New Roman" w:hAnsi="Times New Roman" w:cs="Times New Roman"/>
        </w:rPr>
        <w:t>”</w:t>
      </w:r>
      <w:r w:rsidR="00E21871" w:rsidRPr="00E21871">
        <w:rPr>
          <w:rFonts w:ascii="Times New Roman" w:hAnsi="Times New Roman" w:cs="Times New Roman"/>
        </w:rPr>
        <w:t xml:space="preserve"> and the letter “V” for </w:t>
      </w:r>
      <w:r w:rsidR="00AD6739">
        <w:rPr>
          <w:rFonts w:ascii="Times New Roman" w:hAnsi="Times New Roman" w:cs="Times New Roman"/>
        </w:rPr>
        <w:t>“</w:t>
      </w:r>
      <w:r w:rsidR="00E21871" w:rsidRPr="00E21871">
        <w:rPr>
          <w:rFonts w:ascii="Times New Roman" w:hAnsi="Times New Roman" w:cs="Times New Roman"/>
        </w:rPr>
        <w:t>valve bag.</w:t>
      </w:r>
      <w:r w:rsidR="00AD6739">
        <w:rPr>
          <w:rFonts w:ascii="Times New Roman" w:hAnsi="Times New Roman" w:cs="Times New Roman"/>
        </w:rPr>
        <w:t>”</w:t>
      </w:r>
      <w:r w:rsidR="00E21871" w:rsidRPr="00E21871">
        <w:rPr>
          <w:rFonts w:ascii="Times New Roman" w:hAnsi="Times New Roman" w:cs="Times New Roman"/>
        </w:rPr>
        <w:t xml:space="preserve"> The housed machine supports up to four filling spouts with a range of bag lengths and widths. It can be equipped with either an impeller- or air-based filling and dosing unit. The German word for impeller is “</w:t>
      </w:r>
      <w:r w:rsidR="00752D6E">
        <w:rPr>
          <w:rFonts w:ascii="Times New Roman" w:hAnsi="Times New Roman" w:cs="Times New Roman"/>
        </w:rPr>
        <w:t>t</w:t>
      </w:r>
      <w:r w:rsidR="00752D6E" w:rsidRPr="00E21871">
        <w:rPr>
          <w:rFonts w:ascii="Times New Roman" w:hAnsi="Times New Roman" w:cs="Times New Roman"/>
        </w:rPr>
        <w:t>urbine</w:t>
      </w:r>
      <w:r w:rsidR="00E21871" w:rsidRPr="00E21871">
        <w:rPr>
          <w:rFonts w:ascii="Times New Roman" w:hAnsi="Times New Roman" w:cs="Times New Roman"/>
        </w:rPr>
        <w:t>” and for air is “</w:t>
      </w:r>
      <w:proofErr w:type="spellStart"/>
      <w:r w:rsidR="00752D6E">
        <w:rPr>
          <w:rFonts w:ascii="Times New Roman" w:hAnsi="Times New Roman" w:cs="Times New Roman"/>
        </w:rPr>
        <w:t>l</w:t>
      </w:r>
      <w:r w:rsidR="00752D6E" w:rsidRPr="00E21871">
        <w:rPr>
          <w:rFonts w:ascii="Times New Roman" w:hAnsi="Times New Roman" w:cs="Times New Roman"/>
        </w:rPr>
        <w:t>uft</w:t>
      </w:r>
      <w:proofErr w:type="spellEnd"/>
      <w:r w:rsidR="00752D6E">
        <w:rPr>
          <w:rFonts w:ascii="Times New Roman" w:hAnsi="Times New Roman" w:cs="Times New Roman"/>
        </w:rPr>
        <w:t>.</w:t>
      </w:r>
      <w:r w:rsidR="00E21871" w:rsidRPr="00E21871">
        <w:rPr>
          <w:rFonts w:ascii="Times New Roman" w:hAnsi="Times New Roman" w:cs="Times New Roman"/>
        </w:rPr>
        <w:t>” As a result, the INTEGRA</w:t>
      </w:r>
      <w:r w:rsidR="00AD6739" w:rsidRPr="007C7771">
        <w:rPr>
          <w:rFonts w:ascii="Times New Roman" w:hAnsi="Times New Roman" w:cs="Times New Roman"/>
          <w:vertAlign w:val="superscript"/>
        </w:rPr>
        <w:t>®</w:t>
      </w:r>
      <w:r w:rsidR="00E21871" w:rsidRPr="00E21871">
        <w:rPr>
          <w:rFonts w:ascii="Times New Roman" w:hAnsi="Times New Roman" w:cs="Times New Roman"/>
        </w:rPr>
        <w:t xml:space="preserve"> IV becomes an IVT if it has an impeller or an IVL if features pneumatic technology. </w:t>
      </w:r>
    </w:p>
    <w:p w14:paraId="07EA71C6" w14:textId="77777777" w:rsidR="007F6BAA" w:rsidRDefault="007F6BAA" w:rsidP="000914C4">
      <w:pPr>
        <w:rPr>
          <w:rFonts w:ascii="Times New Roman" w:hAnsi="Times New Roman" w:cs="Times New Roman"/>
        </w:rPr>
      </w:pPr>
    </w:p>
    <w:p w14:paraId="5DE13CF7" w14:textId="6A7926FF" w:rsidR="00A31B74" w:rsidRDefault="00934D8A" w:rsidP="000914C4">
      <w:pPr>
        <w:rPr>
          <w:rFonts w:ascii="Times New Roman" w:hAnsi="Times New Roman" w:cs="Times New Roman"/>
        </w:rPr>
      </w:pPr>
      <w:r>
        <w:rPr>
          <w:rFonts w:ascii="Times New Roman" w:hAnsi="Times New Roman" w:cs="Times New Roman"/>
        </w:rPr>
        <w:t>Full-line communication between all machines becomes a reality with the</w:t>
      </w:r>
      <w:r w:rsidR="009A0EB5">
        <w:rPr>
          <w:rFonts w:ascii="Times New Roman" w:hAnsi="Times New Roman" w:cs="Times New Roman"/>
        </w:rPr>
        <w:t xml:space="preserve"> HAVER &amp; BOECKER MEC 4.0 </w:t>
      </w:r>
      <w:r w:rsidR="000F3CD6">
        <w:rPr>
          <w:rFonts w:ascii="Times New Roman" w:hAnsi="Times New Roman" w:cs="Times New Roman"/>
        </w:rPr>
        <w:t xml:space="preserve">weighing </w:t>
      </w:r>
      <w:r w:rsidR="009A0EB5">
        <w:rPr>
          <w:rFonts w:ascii="Times New Roman" w:hAnsi="Times New Roman" w:cs="Times New Roman"/>
        </w:rPr>
        <w:t>system. The</w:t>
      </w:r>
      <w:r w:rsidR="00A31B74">
        <w:rPr>
          <w:rFonts w:ascii="Times New Roman" w:hAnsi="Times New Roman" w:cs="Times New Roman"/>
        </w:rPr>
        <w:t xml:space="preserve"> new human-machine interface (HMI) system</w:t>
      </w:r>
      <w:r w:rsidR="007F6BAA">
        <w:rPr>
          <w:rFonts w:ascii="Times New Roman" w:hAnsi="Times New Roman" w:cs="Times New Roman"/>
        </w:rPr>
        <w:t xml:space="preserve"> with an integrated industrial personal computer (IPC)</w:t>
      </w:r>
      <w:r w:rsidR="00A31B74">
        <w:rPr>
          <w:rFonts w:ascii="Times New Roman" w:hAnsi="Times New Roman" w:cs="Times New Roman"/>
        </w:rPr>
        <w:t xml:space="preserve"> allows the machine to be tailored to a specific industry — whether that’s chemical or mineral — to ensure optimal performance without unnecessary complexity. </w:t>
      </w:r>
      <w:r w:rsidR="0057102F">
        <w:rPr>
          <w:rFonts w:ascii="Times New Roman" w:hAnsi="Times New Roman" w:cs="Times New Roman"/>
        </w:rPr>
        <w:t>It features a</w:t>
      </w:r>
      <w:r w:rsidR="00A31B74">
        <w:rPr>
          <w:rFonts w:ascii="Times New Roman" w:hAnsi="Times New Roman" w:cs="Times New Roman"/>
        </w:rPr>
        <w:t xml:space="preserve"> redesigned</w:t>
      </w:r>
      <w:r w:rsidR="007F6BAA">
        <w:rPr>
          <w:rFonts w:ascii="Times New Roman" w:hAnsi="Times New Roman" w:cs="Times New Roman"/>
        </w:rPr>
        <w:t xml:space="preserve"> 15.6-inch touch</w:t>
      </w:r>
      <w:r w:rsidR="00A31B74">
        <w:rPr>
          <w:rFonts w:ascii="Times New Roman" w:hAnsi="Times New Roman" w:cs="Times New Roman"/>
        </w:rPr>
        <w:t xml:space="preserve"> operator panel </w:t>
      </w:r>
      <w:r w:rsidR="0057102F">
        <w:rPr>
          <w:rFonts w:ascii="Times New Roman" w:hAnsi="Times New Roman" w:cs="Times New Roman"/>
        </w:rPr>
        <w:t xml:space="preserve">for </w:t>
      </w:r>
      <w:r w:rsidR="00A31B74">
        <w:rPr>
          <w:rFonts w:ascii="Times New Roman" w:hAnsi="Times New Roman" w:cs="Times New Roman"/>
        </w:rPr>
        <w:t>improve</w:t>
      </w:r>
      <w:r w:rsidR="0057102F">
        <w:rPr>
          <w:rFonts w:ascii="Times New Roman" w:hAnsi="Times New Roman" w:cs="Times New Roman"/>
        </w:rPr>
        <w:t>d</w:t>
      </w:r>
      <w:r w:rsidR="00A31B74">
        <w:rPr>
          <w:rFonts w:ascii="Times New Roman" w:hAnsi="Times New Roman" w:cs="Times New Roman"/>
        </w:rPr>
        <w:t xml:space="preserve"> usability</w:t>
      </w:r>
      <w:r w:rsidR="007F6BAA">
        <w:rPr>
          <w:rFonts w:ascii="Times New Roman" w:hAnsi="Times New Roman" w:cs="Times New Roman"/>
        </w:rPr>
        <w:t xml:space="preserve">. </w:t>
      </w:r>
    </w:p>
    <w:p w14:paraId="25ADDDA9" w14:textId="77777777" w:rsidR="00A31B74" w:rsidRDefault="00A31B74" w:rsidP="000914C4">
      <w:pPr>
        <w:rPr>
          <w:rFonts w:ascii="Times New Roman" w:hAnsi="Times New Roman" w:cs="Times New Roman"/>
        </w:rPr>
      </w:pPr>
    </w:p>
    <w:p w14:paraId="285AC537" w14:textId="5CDEE569" w:rsidR="00C75038" w:rsidRDefault="007F6BAA" w:rsidP="000914C4">
      <w:pPr>
        <w:rPr>
          <w:rFonts w:ascii="Times New Roman" w:hAnsi="Times New Roman" w:cs="Times New Roman"/>
        </w:rPr>
      </w:pPr>
      <w:r>
        <w:rPr>
          <w:rFonts w:ascii="Times New Roman" w:hAnsi="Times New Roman" w:cs="Times New Roman"/>
        </w:rPr>
        <w:lastRenderedPageBreak/>
        <w:t xml:space="preserve">The enclosed housing </w:t>
      </w:r>
      <w:r w:rsidR="002266A7">
        <w:rPr>
          <w:rFonts w:ascii="Times New Roman" w:hAnsi="Times New Roman" w:cs="Times New Roman"/>
        </w:rPr>
        <w:t>has been completely redesigned</w:t>
      </w:r>
      <w:r w:rsidR="00E21871">
        <w:rPr>
          <w:rFonts w:ascii="Times New Roman" w:hAnsi="Times New Roman" w:cs="Times New Roman"/>
        </w:rPr>
        <w:t>.</w:t>
      </w:r>
      <w:r w:rsidR="002266A7">
        <w:rPr>
          <w:rFonts w:ascii="Times New Roman" w:hAnsi="Times New Roman" w:cs="Times New Roman"/>
        </w:rPr>
        <w:t xml:space="preserve"> </w:t>
      </w:r>
      <w:r w:rsidR="00E21871">
        <w:rPr>
          <w:rFonts w:ascii="Times New Roman" w:hAnsi="Times New Roman" w:cs="Times New Roman"/>
        </w:rPr>
        <w:t>A</w:t>
      </w:r>
      <w:r w:rsidR="002266A7">
        <w:rPr>
          <w:rFonts w:ascii="Times New Roman" w:hAnsi="Times New Roman" w:cs="Times New Roman"/>
        </w:rPr>
        <w:t xml:space="preserve">ll critical components are </w:t>
      </w:r>
      <w:r w:rsidR="00E21871">
        <w:rPr>
          <w:rFonts w:ascii="Times New Roman" w:hAnsi="Times New Roman" w:cs="Times New Roman"/>
        </w:rPr>
        <w:t>hung</w:t>
      </w:r>
      <w:r w:rsidR="002266A7">
        <w:rPr>
          <w:rFonts w:ascii="Times New Roman" w:hAnsi="Times New Roman" w:cs="Times New Roman"/>
        </w:rPr>
        <w:t xml:space="preserve"> </w:t>
      </w:r>
      <w:r w:rsidR="00E21871">
        <w:rPr>
          <w:rFonts w:ascii="Times New Roman" w:hAnsi="Times New Roman" w:cs="Times New Roman"/>
        </w:rPr>
        <w:t>rather</w:t>
      </w:r>
      <w:r w:rsidR="002266A7">
        <w:rPr>
          <w:rFonts w:ascii="Times New Roman" w:hAnsi="Times New Roman" w:cs="Times New Roman"/>
        </w:rPr>
        <w:t xml:space="preserve"> </w:t>
      </w:r>
      <w:r w:rsidR="00E21871">
        <w:rPr>
          <w:rFonts w:ascii="Times New Roman" w:hAnsi="Times New Roman" w:cs="Times New Roman"/>
        </w:rPr>
        <w:t>than floor mounted</w:t>
      </w:r>
      <w:r>
        <w:rPr>
          <w:rFonts w:ascii="Times New Roman" w:hAnsi="Times New Roman" w:cs="Times New Roman"/>
        </w:rPr>
        <w:t xml:space="preserve">. </w:t>
      </w:r>
      <w:r w:rsidR="00E21871">
        <w:rPr>
          <w:rFonts w:ascii="Times New Roman" w:hAnsi="Times New Roman" w:cs="Times New Roman"/>
        </w:rPr>
        <w:t>“We call it a mop-friendly design,” Hartman</w:t>
      </w:r>
      <w:ins w:id="5" w:author="Ashley Stoppleworth" w:date="2025-12-05T03:12:00Z" w16du:dateUtc="2025-12-05T09:12:00Z">
        <w:r w:rsidR="00CC72DE">
          <w:rPr>
            <w:rFonts w:ascii="Times New Roman" w:hAnsi="Times New Roman" w:cs="Times New Roman"/>
          </w:rPr>
          <w:t>n</w:t>
        </w:r>
      </w:ins>
      <w:r w:rsidR="00752D6E">
        <w:rPr>
          <w:rFonts w:ascii="Times New Roman" w:hAnsi="Times New Roman" w:cs="Times New Roman"/>
        </w:rPr>
        <w:t xml:space="preserve"> said</w:t>
      </w:r>
      <w:r w:rsidR="00E21871">
        <w:rPr>
          <w:rFonts w:ascii="Times New Roman" w:hAnsi="Times New Roman" w:cs="Times New Roman"/>
        </w:rPr>
        <w:t xml:space="preserve">. </w:t>
      </w:r>
      <w:r w:rsidR="00E21871">
        <w:rPr>
          <w:rFonts w:ascii="Times New Roman" w:eastAsia="Times New Roman" w:hAnsi="Times New Roman" w:cs="Times New Roman"/>
          <w:lang w:eastAsia="de-DE"/>
        </w:rPr>
        <w:t>It</w:t>
      </w:r>
      <w:r w:rsidR="000A3DC8">
        <w:rPr>
          <w:rFonts w:ascii="Times New Roman" w:eastAsia="Times New Roman" w:hAnsi="Times New Roman" w:cs="Times New Roman"/>
          <w:lang w:eastAsia="de-DE"/>
        </w:rPr>
        <w:t xml:space="preserve"> </w:t>
      </w:r>
      <w:r w:rsidR="000A3DC8" w:rsidRPr="00250824">
        <w:rPr>
          <w:rFonts w:ascii="Times New Roman" w:eastAsia="Times New Roman" w:hAnsi="Times New Roman" w:cs="Times New Roman"/>
          <w:lang w:eastAsia="de-DE"/>
        </w:rPr>
        <w:t xml:space="preserve">keeps dust contained during the filling process, maintaining a cleaner environment. </w:t>
      </w:r>
      <w:r w:rsidR="00C75038">
        <w:rPr>
          <w:rFonts w:ascii="Times New Roman" w:hAnsi="Times New Roman" w:cs="Times New Roman"/>
        </w:rPr>
        <w:t>For ease of cleaning, the cabin</w:t>
      </w:r>
      <w:r w:rsidR="00934D8A">
        <w:rPr>
          <w:rFonts w:ascii="Times New Roman" w:hAnsi="Times New Roman" w:cs="Times New Roman"/>
        </w:rPr>
        <w:t>et</w:t>
      </w:r>
      <w:r w:rsidR="00C75038">
        <w:rPr>
          <w:rFonts w:ascii="Times New Roman" w:hAnsi="Times New Roman" w:cs="Times New Roman"/>
        </w:rPr>
        <w:t xml:space="preserve"> features large openings and doors with a new</w:t>
      </w:r>
      <w:r w:rsidR="00400FAE">
        <w:rPr>
          <w:rFonts w:ascii="Times New Roman" w:hAnsi="Times New Roman" w:cs="Times New Roman"/>
        </w:rPr>
        <w:t>, flexible</w:t>
      </w:r>
      <w:r w:rsidR="00C75038">
        <w:rPr>
          <w:rFonts w:ascii="Times New Roman" w:hAnsi="Times New Roman" w:cs="Times New Roman"/>
        </w:rPr>
        <w:t xml:space="preserve"> design to reduce interior cleaning times by up to 50%. </w:t>
      </w:r>
      <w:r w:rsidR="002266A7">
        <w:rPr>
          <w:rFonts w:ascii="Times New Roman" w:eastAsia="Times New Roman" w:hAnsi="Times New Roman" w:cs="Times New Roman"/>
          <w:lang w:eastAsia="de-DE"/>
        </w:rPr>
        <w:t xml:space="preserve">The bag </w:t>
      </w:r>
      <w:r w:rsidR="002266A7" w:rsidRPr="00DF7CC2">
        <w:rPr>
          <w:rFonts w:ascii="Times New Roman" w:eastAsia="Times New Roman" w:hAnsi="Times New Roman" w:cs="Times New Roman"/>
          <w:lang w:eastAsia="de-DE"/>
        </w:rPr>
        <w:t>magazine and chair</w:t>
      </w:r>
      <w:r w:rsidR="002266A7">
        <w:rPr>
          <w:rFonts w:ascii="Times New Roman" w:eastAsia="Times New Roman" w:hAnsi="Times New Roman" w:cs="Times New Roman"/>
          <w:lang w:eastAsia="de-DE"/>
        </w:rPr>
        <w:t xml:space="preserve"> also fold open to achieve accessibility for ease of cleaning and access for the operator. </w:t>
      </w:r>
      <w:r w:rsidR="00E21871">
        <w:rPr>
          <w:rFonts w:ascii="Times New Roman" w:eastAsia="Times New Roman" w:hAnsi="Times New Roman" w:cs="Times New Roman"/>
          <w:lang w:eastAsia="de-DE"/>
        </w:rPr>
        <w:t xml:space="preserve">The application arm is now capable of diagonal motion in addition to the original horizontal and vertical movements </w:t>
      </w:r>
      <w:r w:rsidR="00752D6E">
        <w:rPr>
          <w:rFonts w:ascii="Times New Roman" w:eastAsia="Times New Roman" w:hAnsi="Times New Roman" w:cs="Times New Roman"/>
          <w:lang w:eastAsia="de-DE"/>
        </w:rPr>
        <w:t xml:space="preserve">— </w:t>
      </w:r>
      <w:r w:rsidR="00E21871">
        <w:rPr>
          <w:rFonts w:ascii="Times New Roman" w:eastAsia="Times New Roman" w:hAnsi="Times New Roman" w:cs="Times New Roman"/>
          <w:lang w:eastAsia="de-DE"/>
        </w:rPr>
        <w:t xml:space="preserve">increasing performance speeds by up to 10%. These features all culminate in a design that supports a completely new level of hygienic and performance-driven machine. </w:t>
      </w:r>
    </w:p>
    <w:p w14:paraId="3B9D0F85" w14:textId="77777777" w:rsidR="00C75038" w:rsidRDefault="00C75038" w:rsidP="000914C4">
      <w:pPr>
        <w:rPr>
          <w:rFonts w:ascii="Times New Roman" w:hAnsi="Times New Roman" w:cs="Times New Roman"/>
        </w:rPr>
      </w:pPr>
    </w:p>
    <w:p w14:paraId="39F7FE96" w14:textId="147FBFFF" w:rsidR="00BB3B3E" w:rsidRDefault="007C6FF8" w:rsidP="000914C4">
      <w:pPr>
        <w:rPr>
          <w:rFonts w:ascii="Times New Roman" w:hAnsi="Times New Roman" w:cs="Times New Roman"/>
        </w:rPr>
      </w:pPr>
      <w:r>
        <w:rPr>
          <w:rFonts w:ascii="Times New Roman" w:hAnsi="Times New Roman" w:cs="Times New Roman"/>
        </w:rPr>
        <w:t>Swivel-mounted switch cabin</w:t>
      </w:r>
      <w:r w:rsidR="00ED51E4">
        <w:rPr>
          <w:rFonts w:ascii="Times New Roman" w:hAnsi="Times New Roman" w:cs="Times New Roman"/>
        </w:rPr>
        <w:t>e</w:t>
      </w:r>
      <w:r>
        <w:rPr>
          <w:rFonts w:ascii="Times New Roman" w:hAnsi="Times New Roman" w:cs="Times New Roman"/>
        </w:rPr>
        <w:t xml:space="preserve">ts increase accessibility for maintenance and repairs. </w:t>
      </w:r>
      <w:r w:rsidR="009209D6">
        <w:rPr>
          <w:rFonts w:ascii="Times New Roman" w:hAnsi="Times New Roman" w:cs="Times New Roman"/>
        </w:rPr>
        <w:t>The pneumatics and cladding elements are centralized in one easy-to-access space with c</w:t>
      </w:r>
      <w:r w:rsidR="00927E86">
        <w:rPr>
          <w:rFonts w:ascii="Times New Roman" w:hAnsi="Times New Roman" w:cs="Times New Roman"/>
        </w:rPr>
        <w:t xml:space="preserve">ables and hoses, designed to protect electrical components. </w:t>
      </w:r>
    </w:p>
    <w:p w14:paraId="5A33D0C3" w14:textId="77777777" w:rsidR="007F6BAA" w:rsidRDefault="007F6BAA" w:rsidP="000914C4">
      <w:pPr>
        <w:rPr>
          <w:rFonts w:ascii="Times New Roman" w:hAnsi="Times New Roman" w:cs="Times New Roman"/>
        </w:rPr>
      </w:pPr>
    </w:p>
    <w:p w14:paraId="042FE97C" w14:textId="5E9355A5" w:rsidR="00E21871" w:rsidRDefault="00E21871" w:rsidP="00E21871">
      <w:pPr>
        <w:rPr>
          <w:rFonts w:ascii="Times New Roman" w:hAnsi="Times New Roman" w:cs="Times New Roman"/>
          <w:bCs/>
        </w:rPr>
      </w:pPr>
      <w:r w:rsidRPr="007A1FED">
        <w:rPr>
          <w:rFonts w:ascii="Times New Roman" w:hAnsi="Times New Roman" w:cs="Times New Roman"/>
          <w:bCs/>
        </w:rPr>
        <w:t xml:space="preserve">The </w:t>
      </w:r>
      <w:r>
        <w:rPr>
          <w:rFonts w:ascii="Times New Roman" w:hAnsi="Times New Roman" w:cs="Times New Roman"/>
          <w:bCs/>
        </w:rPr>
        <w:t xml:space="preserve">newest </w:t>
      </w:r>
      <w:r w:rsidR="00220313" w:rsidRPr="00220313">
        <w:rPr>
          <w:rFonts w:ascii="Times New Roman" w:hAnsi="Times New Roman" w:cs="Times New Roman"/>
          <w:bCs/>
        </w:rPr>
        <w:t>INTEGRA</w:t>
      </w:r>
      <w:r w:rsidR="00220313" w:rsidRPr="00220313">
        <w:rPr>
          <w:rFonts w:ascii="Times New Roman" w:hAnsi="Times New Roman" w:cs="Times New Roman"/>
          <w:bCs/>
          <w:vertAlign w:val="superscript"/>
        </w:rPr>
        <w:t>®</w:t>
      </w:r>
      <w:r w:rsidRPr="00441D1B">
        <w:rPr>
          <w:rFonts w:ascii="Times New Roman" w:hAnsi="Times New Roman" w:cs="Times New Roman"/>
          <w:bCs/>
          <w:color w:val="FF0000"/>
        </w:rPr>
        <w:t xml:space="preserve"> </w:t>
      </w:r>
      <w:r>
        <w:rPr>
          <w:rFonts w:ascii="Times New Roman" w:hAnsi="Times New Roman" w:cs="Times New Roman"/>
          <w:bCs/>
        </w:rPr>
        <w:t xml:space="preserve">generation can be equipped with specialized AI technology, called the </w:t>
      </w:r>
      <w:r w:rsidRPr="007A1FED">
        <w:rPr>
          <w:rFonts w:ascii="Times New Roman" w:hAnsi="Times New Roman" w:cs="Times New Roman"/>
          <w:bCs/>
        </w:rPr>
        <w:t>QUAT²RO product</w:t>
      </w:r>
      <w:r>
        <w:rPr>
          <w:rFonts w:ascii="Times New Roman" w:hAnsi="Times New Roman" w:cs="Times New Roman"/>
          <w:bCs/>
        </w:rPr>
        <w:t xml:space="preserve"> suite:</w:t>
      </w:r>
    </w:p>
    <w:p w14:paraId="7F93C7F8" w14:textId="77777777" w:rsidR="00752D6E" w:rsidRPr="00C75060" w:rsidRDefault="00752D6E" w:rsidP="00E21871">
      <w:pPr>
        <w:rPr>
          <w:rFonts w:ascii="Times New Roman" w:hAnsi="Times New Roman" w:cs="Times New Roman"/>
          <w:bCs/>
          <w:strike/>
        </w:rPr>
      </w:pPr>
    </w:p>
    <w:p w14:paraId="3D1CF46B" w14:textId="09BE453D" w:rsidR="00E21871" w:rsidRPr="00F50D38" w:rsidRDefault="00E21871" w:rsidP="00E21871">
      <w:pPr>
        <w:numPr>
          <w:ilvl w:val="0"/>
          <w:numId w:val="2"/>
        </w:numPr>
        <w:spacing w:after="160"/>
        <w:rPr>
          <w:rFonts w:ascii="Times New Roman" w:hAnsi="Times New Roman" w:cs="Times New Roman"/>
          <w:bCs/>
        </w:rPr>
      </w:pPr>
      <w:r w:rsidRPr="00F50D38">
        <w:rPr>
          <w:rFonts w:ascii="Times New Roman" w:hAnsi="Times New Roman" w:cs="Times New Roman"/>
          <w:bCs/>
        </w:rPr>
        <w:t>QUAT²RO</w:t>
      </w:r>
      <w:r w:rsidR="00752D6E" w:rsidRPr="007C7771">
        <w:rPr>
          <w:rFonts w:ascii="Times New Roman" w:hAnsi="Times New Roman" w:cs="Times New Roman"/>
          <w:vertAlign w:val="superscript"/>
        </w:rPr>
        <w:t>®</w:t>
      </w:r>
      <w:r w:rsidRPr="00F50D38">
        <w:rPr>
          <w:rFonts w:ascii="Times New Roman" w:hAnsi="Times New Roman" w:cs="Times New Roman"/>
          <w:bCs/>
        </w:rPr>
        <w:t xml:space="preserve"> </w:t>
      </w:r>
      <w:proofErr w:type="spellStart"/>
      <w:r w:rsidRPr="00F50D38">
        <w:rPr>
          <w:rFonts w:ascii="Times New Roman" w:hAnsi="Times New Roman" w:cs="Times New Roman"/>
          <w:bCs/>
        </w:rPr>
        <w:t>BAG</w:t>
      </w:r>
      <w:r>
        <w:rPr>
          <w:rFonts w:ascii="Times New Roman" w:hAnsi="Times New Roman" w:cs="Times New Roman"/>
          <w:bCs/>
        </w:rPr>
        <w:t>c</w:t>
      </w:r>
      <w:r w:rsidRPr="00F50D38">
        <w:rPr>
          <w:rFonts w:ascii="Times New Roman" w:hAnsi="Times New Roman" w:cs="Times New Roman"/>
          <w:bCs/>
        </w:rPr>
        <w:t>heck</w:t>
      </w:r>
      <w:proofErr w:type="spellEnd"/>
      <w:r w:rsidR="00752D6E">
        <w:rPr>
          <w:rFonts w:ascii="Times New Roman" w:hAnsi="Times New Roman" w:cs="Times New Roman"/>
          <w:bCs/>
        </w:rPr>
        <w:t xml:space="preserve"> </w:t>
      </w:r>
      <w:r w:rsidRPr="00F50D38">
        <w:rPr>
          <w:rFonts w:ascii="Times New Roman" w:hAnsi="Times New Roman" w:cs="Times New Roman"/>
          <w:bCs/>
        </w:rPr>
        <w:t xml:space="preserve">ends the problem of packing the right products into the wrong bag </w:t>
      </w:r>
      <w:r w:rsidR="00752D6E">
        <w:rPr>
          <w:rFonts w:ascii="Times New Roman" w:hAnsi="Times New Roman" w:cs="Times New Roman"/>
          <w:bCs/>
        </w:rPr>
        <w:t>—</w:t>
      </w:r>
      <w:r w:rsidR="00752D6E" w:rsidRPr="00F50D38">
        <w:rPr>
          <w:rFonts w:ascii="Times New Roman" w:hAnsi="Times New Roman" w:cs="Times New Roman"/>
          <w:bCs/>
        </w:rPr>
        <w:t xml:space="preserve"> </w:t>
      </w:r>
      <w:r w:rsidRPr="00F50D38">
        <w:rPr>
          <w:rFonts w:ascii="Times New Roman" w:hAnsi="Times New Roman" w:cs="Times New Roman"/>
          <w:bCs/>
        </w:rPr>
        <w:t>a common mistake that leads to millions of dollars in credits. The system s</w:t>
      </w:r>
      <w:r w:rsidR="00B4329A">
        <w:rPr>
          <w:rFonts w:ascii="Times New Roman" w:hAnsi="Times New Roman" w:cs="Times New Roman"/>
          <w:bCs/>
        </w:rPr>
        <w:t>c</w:t>
      </w:r>
      <w:r w:rsidRPr="00F50D38">
        <w:rPr>
          <w:rFonts w:ascii="Times New Roman" w:hAnsi="Times New Roman" w:cs="Times New Roman"/>
          <w:bCs/>
        </w:rPr>
        <w:t xml:space="preserve">ans the empty bag to ensure it matches the product specifications defined by the operator. If the bag that is placed onto the spout is not correct, the packer will not begin the filling process. </w:t>
      </w:r>
    </w:p>
    <w:p w14:paraId="1AD97375" w14:textId="17BC5185" w:rsidR="00E21871" w:rsidRPr="00A568B5" w:rsidRDefault="00E21871" w:rsidP="00E21871">
      <w:pPr>
        <w:numPr>
          <w:ilvl w:val="0"/>
          <w:numId w:val="2"/>
        </w:numPr>
        <w:spacing w:after="160"/>
        <w:rPr>
          <w:rFonts w:ascii="Times New Roman" w:hAnsi="Times New Roman" w:cs="Times New Roman"/>
          <w:bCs/>
        </w:rPr>
      </w:pPr>
      <w:r w:rsidRPr="00A568B5">
        <w:rPr>
          <w:rFonts w:ascii="Times New Roman" w:hAnsi="Times New Roman" w:cs="Times New Roman"/>
          <w:bCs/>
        </w:rPr>
        <w:t>QUAT²RO</w:t>
      </w:r>
      <w:r w:rsidR="00752D6E" w:rsidRPr="007C7771">
        <w:rPr>
          <w:rFonts w:ascii="Times New Roman" w:hAnsi="Times New Roman" w:cs="Times New Roman"/>
          <w:vertAlign w:val="superscript"/>
        </w:rPr>
        <w:t>®</w:t>
      </w:r>
      <w:r w:rsidRPr="00A568B5">
        <w:rPr>
          <w:rFonts w:ascii="Times New Roman" w:hAnsi="Times New Roman" w:cs="Times New Roman"/>
          <w:bCs/>
        </w:rPr>
        <w:t xml:space="preserve"> </w:t>
      </w:r>
      <w:proofErr w:type="spellStart"/>
      <w:r w:rsidRPr="00A568B5">
        <w:rPr>
          <w:rFonts w:ascii="Times New Roman" w:hAnsi="Times New Roman" w:cs="Times New Roman"/>
          <w:bCs/>
        </w:rPr>
        <w:t>VALVE</w:t>
      </w:r>
      <w:r>
        <w:rPr>
          <w:rFonts w:ascii="Times New Roman" w:hAnsi="Times New Roman" w:cs="Times New Roman"/>
          <w:bCs/>
        </w:rPr>
        <w:t>c</w:t>
      </w:r>
      <w:r w:rsidRPr="00A568B5">
        <w:rPr>
          <w:rFonts w:ascii="Times New Roman" w:hAnsi="Times New Roman" w:cs="Times New Roman"/>
          <w:bCs/>
        </w:rPr>
        <w:t>heck</w:t>
      </w:r>
      <w:proofErr w:type="spellEnd"/>
      <w:r w:rsidR="00752D6E">
        <w:rPr>
          <w:rFonts w:ascii="Times New Roman" w:hAnsi="Times New Roman" w:cs="Times New Roman"/>
          <w:bCs/>
        </w:rPr>
        <w:t xml:space="preserve"> </w:t>
      </w:r>
      <w:r w:rsidRPr="00A568B5">
        <w:rPr>
          <w:rFonts w:ascii="Times New Roman" w:hAnsi="Times New Roman" w:cs="Times New Roman"/>
          <w:bCs/>
        </w:rPr>
        <w:t>offers the ability to increase production by an average of 10% by detecting if the val</w:t>
      </w:r>
      <w:r>
        <w:rPr>
          <w:rFonts w:ascii="Times New Roman" w:hAnsi="Times New Roman" w:cs="Times New Roman"/>
          <w:bCs/>
        </w:rPr>
        <w:t>v</w:t>
      </w:r>
      <w:r w:rsidRPr="00A568B5">
        <w:rPr>
          <w:rFonts w:ascii="Times New Roman" w:hAnsi="Times New Roman" w:cs="Times New Roman"/>
          <w:bCs/>
        </w:rPr>
        <w:t xml:space="preserve">e of the bag is sufficiently opened to ensure a precise application of the bag. Bags with improper opening will simply be dropped and a new bag retrieved. </w:t>
      </w:r>
    </w:p>
    <w:p w14:paraId="232F0707" w14:textId="69887CEA" w:rsidR="00E21871" w:rsidRPr="00A568B5" w:rsidRDefault="00E21871" w:rsidP="00E21871">
      <w:pPr>
        <w:numPr>
          <w:ilvl w:val="0"/>
          <w:numId w:val="2"/>
        </w:numPr>
        <w:spacing w:after="160"/>
        <w:rPr>
          <w:rFonts w:ascii="Times New Roman" w:hAnsi="Times New Roman" w:cs="Times New Roman"/>
          <w:bCs/>
        </w:rPr>
      </w:pPr>
      <w:r w:rsidRPr="00A568B5">
        <w:rPr>
          <w:rFonts w:ascii="Times New Roman" w:hAnsi="Times New Roman" w:cs="Times New Roman"/>
          <w:bCs/>
        </w:rPr>
        <w:t>QUAT²RO</w:t>
      </w:r>
      <w:r w:rsidR="00752D6E" w:rsidRPr="007C7771">
        <w:rPr>
          <w:rFonts w:ascii="Times New Roman" w:hAnsi="Times New Roman" w:cs="Times New Roman"/>
          <w:vertAlign w:val="superscript"/>
        </w:rPr>
        <w:t>®</w:t>
      </w:r>
      <w:r w:rsidRPr="00A568B5">
        <w:rPr>
          <w:rFonts w:ascii="Times New Roman" w:hAnsi="Times New Roman" w:cs="Times New Roman"/>
          <w:bCs/>
        </w:rPr>
        <w:t xml:space="preserve"> </w:t>
      </w:r>
      <w:proofErr w:type="spellStart"/>
      <w:r w:rsidRPr="00A568B5">
        <w:rPr>
          <w:rFonts w:ascii="Times New Roman" w:hAnsi="Times New Roman" w:cs="Times New Roman"/>
          <w:bCs/>
        </w:rPr>
        <w:t>MATEX</w:t>
      </w:r>
      <w:r>
        <w:rPr>
          <w:rFonts w:ascii="Times New Roman" w:hAnsi="Times New Roman" w:cs="Times New Roman"/>
          <w:bCs/>
        </w:rPr>
        <w:t>c</w:t>
      </w:r>
      <w:r w:rsidRPr="00A568B5">
        <w:rPr>
          <w:rFonts w:ascii="Times New Roman" w:hAnsi="Times New Roman" w:cs="Times New Roman"/>
          <w:bCs/>
        </w:rPr>
        <w:t>heck</w:t>
      </w:r>
      <w:proofErr w:type="spellEnd"/>
      <w:r w:rsidR="00752D6E">
        <w:rPr>
          <w:rFonts w:ascii="Times New Roman" w:hAnsi="Times New Roman" w:cs="Times New Roman"/>
          <w:bCs/>
        </w:rPr>
        <w:t xml:space="preserve"> </w:t>
      </w:r>
      <w:r w:rsidRPr="00A568B5">
        <w:rPr>
          <w:rFonts w:ascii="Times New Roman" w:hAnsi="Times New Roman" w:cs="Times New Roman"/>
          <w:bCs/>
        </w:rPr>
        <w:t>minimizes the risks involved with bursting bags thereby increasing operator safety and eliminating countless hours of cleaning. The MATEX system uses a high-definition camera to monitor the bag as it is being filled</w:t>
      </w:r>
      <w:r w:rsidR="00752D6E">
        <w:rPr>
          <w:rFonts w:ascii="Times New Roman" w:hAnsi="Times New Roman" w:cs="Times New Roman"/>
          <w:bCs/>
        </w:rPr>
        <w:t>,</w:t>
      </w:r>
      <w:r w:rsidRPr="00A568B5">
        <w:rPr>
          <w:rFonts w:ascii="Times New Roman" w:hAnsi="Times New Roman" w:cs="Times New Roman"/>
          <w:bCs/>
        </w:rPr>
        <w:t xml:space="preserve"> triggering an immediate stop if a bag bursts. Unlike the standard monitoring system based on weight increase which can take several minutes to stop, this trigger shuts in down in mere seconds. </w:t>
      </w:r>
    </w:p>
    <w:p w14:paraId="5E2D61DF" w14:textId="342D023D" w:rsidR="00E21871" w:rsidRPr="00883568" w:rsidDel="00D838AD" w:rsidRDefault="00E21871" w:rsidP="00E21871">
      <w:pPr>
        <w:numPr>
          <w:ilvl w:val="0"/>
          <w:numId w:val="2"/>
        </w:numPr>
        <w:spacing w:after="160"/>
        <w:rPr>
          <w:rFonts w:ascii="Times New Roman" w:hAnsi="Times New Roman" w:cs="Times New Roman"/>
        </w:rPr>
      </w:pPr>
      <w:r w:rsidRPr="00883568">
        <w:rPr>
          <w:rFonts w:ascii="Times New Roman" w:hAnsi="Times New Roman" w:cs="Times New Roman"/>
          <w:bCs/>
        </w:rPr>
        <w:t xml:space="preserve">QUAT²RO® </w:t>
      </w:r>
      <w:proofErr w:type="spellStart"/>
      <w:r w:rsidRPr="00883568">
        <w:rPr>
          <w:rFonts w:ascii="Times New Roman" w:hAnsi="Times New Roman" w:cs="Times New Roman"/>
          <w:bCs/>
        </w:rPr>
        <w:t>SEAL</w:t>
      </w:r>
      <w:r>
        <w:rPr>
          <w:rFonts w:ascii="Times New Roman" w:hAnsi="Times New Roman" w:cs="Times New Roman"/>
          <w:bCs/>
        </w:rPr>
        <w:t>c</w:t>
      </w:r>
      <w:r w:rsidRPr="00883568">
        <w:rPr>
          <w:rFonts w:ascii="Times New Roman" w:hAnsi="Times New Roman" w:cs="Times New Roman"/>
          <w:bCs/>
        </w:rPr>
        <w:t>heck</w:t>
      </w:r>
      <w:proofErr w:type="spellEnd"/>
      <w:r w:rsidRPr="00883568">
        <w:rPr>
          <w:rFonts w:ascii="Times New Roman" w:hAnsi="Times New Roman" w:cs="Times New Roman"/>
          <w:bCs/>
        </w:rPr>
        <w:t xml:space="preserve"> detects improper and incorrect bag closures to effectively address the second most common customer complaint. Though the ultrasonic sealing technology of current bags offers high reliability and industry acceptance, several </w:t>
      </w:r>
      <w:r w:rsidRPr="00883568">
        <w:rPr>
          <w:rFonts w:ascii="Times New Roman" w:hAnsi="Times New Roman" w:cs="Times New Roman"/>
          <w:bCs/>
        </w:rPr>
        <w:lastRenderedPageBreak/>
        <w:t xml:space="preserve">factors such as bag architecture, application time of the ultrasonic welding and product volume in the valve during closure, can affect the quality of the seal. By monitoring every bag as it is transported from the packer to the palletizer, </w:t>
      </w:r>
      <w:proofErr w:type="spellStart"/>
      <w:r w:rsidRPr="00883568">
        <w:rPr>
          <w:rFonts w:ascii="Times New Roman" w:hAnsi="Times New Roman" w:cs="Times New Roman"/>
          <w:bCs/>
        </w:rPr>
        <w:t>SEAL</w:t>
      </w:r>
      <w:r>
        <w:rPr>
          <w:rFonts w:ascii="Times New Roman" w:hAnsi="Times New Roman" w:cs="Times New Roman"/>
          <w:bCs/>
        </w:rPr>
        <w:t>c</w:t>
      </w:r>
      <w:r w:rsidRPr="00883568">
        <w:rPr>
          <w:rFonts w:ascii="Times New Roman" w:hAnsi="Times New Roman" w:cs="Times New Roman"/>
          <w:bCs/>
        </w:rPr>
        <w:t>heck</w:t>
      </w:r>
      <w:proofErr w:type="spellEnd"/>
      <w:r w:rsidRPr="00883568">
        <w:rPr>
          <w:rFonts w:ascii="Times New Roman" w:hAnsi="Times New Roman" w:cs="Times New Roman"/>
          <w:bCs/>
        </w:rPr>
        <w:t xml:space="preserve"> can ensure that bags which are not properly sealed will not leave the facility.  </w:t>
      </w:r>
    </w:p>
    <w:p w14:paraId="55E929BC" w14:textId="77777777" w:rsidR="00B81F73" w:rsidRPr="00C047F9" w:rsidRDefault="00B81F73" w:rsidP="000914C4">
      <w:pPr>
        <w:rPr>
          <w:rFonts w:ascii="Times New Roman" w:hAnsi="Times New Roman" w:cs="Times New Roman"/>
        </w:rPr>
      </w:pPr>
    </w:p>
    <w:p w14:paraId="74F951E4" w14:textId="7E7BD8A9" w:rsidR="00C047F9" w:rsidRDefault="00C047F9" w:rsidP="000914C4">
      <w:pPr>
        <w:rPr>
          <w:rFonts w:ascii="Times New Roman" w:hAnsi="Times New Roman" w:cs="Times New Roman"/>
        </w:rPr>
      </w:pPr>
      <w:r w:rsidRPr="00C047F9">
        <w:rPr>
          <w:rFonts w:ascii="Times New Roman" w:hAnsi="Times New Roman" w:cs="Times New Roman"/>
        </w:rPr>
        <w:t xml:space="preserve">To learn more about HAVER &amp; BOECKER’s innovative packing solutions, visit </w:t>
      </w:r>
      <w:hyperlink r:id="rId10" w:history="1">
        <w:r w:rsidRPr="0065279B">
          <w:rPr>
            <w:rStyle w:val="Hyperlink"/>
            <w:rFonts w:ascii="Times New Roman" w:hAnsi="Times New Roman" w:cs="Times New Roman"/>
            <w:color w:val="0432FF"/>
          </w:rPr>
          <w:t>www.haverboecker.com</w:t>
        </w:r>
      </w:hyperlink>
      <w:r w:rsidRPr="00C047F9">
        <w:rPr>
          <w:rFonts w:ascii="Times New Roman" w:hAnsi="Times New Roman" w:cs="Times New Roman"/>
        </w:rPr>
        <w:t>.</w:t>
      </w:r>
    </w:p>
    <w:p w14:paraId="15987BE4" w14:textId="77777777" w:rsidR="00214729" w:rsidRDefault="00214729" w:rsidP="000914C4">
      <w:pPr>
        <w:rPr>
          <w:rFonts w:ascii="Times New Roman" w:hAnsi="Times New Roman" w:cs="Times New Roman"/>
        </w:rPr>
      </w:pPr>
    </w:p>
    <w:p w14:paraId="14723365" w14:textId="77777777" w:rsidR="00214729" w:rsidRPr="00214729" w:rsidRDefault="00214729" w:rsidP="00214729">
      <w:pPr>
        <w:rPr>
          <w:rFonts w:ascii="Times New Roman" w:hAnsi="Times New Roman" w:cs="Times New Roman"/>
          <w:b/>
          <w:bCs/>
        </w:rPr>
      </w:pPr>
      <w:r w:rsidRPr="00214729">
        <w:rPr>
          <w:rFonts w:ascii="Times New Roman" w:hAnsi="Times New Roman" w:cs="Times New Roman"/>
          <w:b/>
          <w:bCs/>
        </w:rPr>
        <w:t>About HAVER &amp; BOECKER</w:t>
      </w:r>
    </w:p>
    <w:p w14:paraId="5BEB593A" w14:textId="77777777" w:rsidR="005304A9" w:rsidRPr="00F41DEE" w:rsidRDefault="005304A9" w:rsidP="005304A9">
      <w:pPr>
        <w:rPr>
          <w:rFonts w:ascii="Times New Roman" w:eastAsia="Times New Roman" w:hAnsi="Times New Roman" w:cs="Times New Roman"/>
          <w:iCs/>
          <w:kern w:val="0"/>
          <w:lang w:val="en" w:eastAsia="de-DE"/>
          <w14:ligatures w14:val="none"/>
        </w:rPr>
      </w:pPr>
      <w:r w:rsidRPr="00F41DEE">
        <w:rPr>
          <w:rFonts w:ascii="Times New Roman" w:eastAsia="Times New Roman" w:hAnsi="Times New Roman" w:cs="Times New Roman"/>
          <w:iCs/>
          <w:kern w:val="0"/>
          <w:lang w:val="en" w:eastAsia="de-DE"/>
          <w14:ligatures w14:val="none"/>
        </w:rPr>
        <w:t>HAVER &amp; BOECKER are pioneers in holistic bulk and liquid management and innovative industrial fabric solutions.</w:t>
      </w:r>
    </w:p>
    <w:p w14:paraId="6ECAFF87" w14:textId="77777777" w:rsidR="005304A9" w:rsidRPr="00F41DEE" w:rsidRDefault="005304A9" w:rsidP="005304A9">
      <w:pPr>
        <w:rPr>
          <w:rFonts w:ascii="Times New Roman" w:eastAsia="Times New Roman" w:hAnsi="Times New Roman" w:cs="Times New Roman"/>
          <w:iCs/>
          <w:kern w:val="0"/>
          <w:lang w:val="en" w:eastAsia="de-DE"/>
          <w14:ligatures w14:val="none"/>
        </w:rPr>
      </w:pPr>
    </w:p>
    <w:p w14:paraId="7CB9C8BD" w14:textId="77777777" w:rsidR="005304A9" w:rsidRPr="00F41DEE" w:rsidRDefault="005304A9" w:rsidP="14C22C4A">
      <w:pPr>
        <w:rPr>
          <w:rFonts w:ascii="Times New Roman" w:eastAsia="Times New Roman" w:hAnsi="Times New Roman" w:cs="Times New Roman"/>
          <w:kern w:val="0"/>
          <w:lang w:eastAsia="de-DE"/>
          <w14:ligatures w14:val="none"/>
        </w:rPr>
      </w:pPr>
      <w:r w:rsidRPr="14C22C4A">
        <w:rPr>
          <w:rFonts w:ascii="Times New Roman" w:eastAsia="Times New Roman" w:hAnsi="Times New Roman" w:cs="Times New Roman"/>
          <w:kern w:val="0"/>
          <w:lang w:eastAsia="de-DE"/>
          <w14:ligatures w14:val="none"/>
        </w:rPr>
        <w:t>As a powerful family of technology brands and experts, they have been developing, producing and distributing high-tech fabric products, machine and plant technologies, as well as services and digital solutions for customers across all industries that aspire to technological market leadership since 1887.</w:t>
      </w:r>
    </w:p>
    <w:p w14:paraId="7E56EDAC" w14:textId="77777777" w:rsidR="005304A9" w:rsidRPr="00F41DEE" w:rsidRDefault="005304A9" w:rsidP="005304A9">
      <w:pPr>
        <w:rPr>
          <w:rFonts w:ascii="Times New Roman" w:eastAsia="Times New Roman" w:hAnsi="Times New Roman" w:cs="Times New Roman"/>
          <w:iCs/>
          <w:kern w:val="0"/>
          <w:lang w:val="en" w:eastAsia="de-DE"/>
          <w14:ligatures w14:val="none"/>
        </w:rPr>
      </w:pPr>
    </w:p>
    <w:p w14:paraId="67E8D8CB" w14:textId="77777777" w:rsidR="005304A9" w:rsidRPr="00F41DEE" w:rsidRDefault="005304A9" w:rsidP="005304A9">
      <w:pPr>
        <w:rPr>
          <w:rFonts w:ascii="Times New Roman" w:eastAsia="Times New Roman" w:hAnsi="Times New Roman" w:cs="Times New Roman"/>
          <w:iCs/>
          <w:kern w:val="0"/>
          <w:lang w:eastAsia="de-DE"/>
          <w14:ligatures w14:val="none"/>
        </w:rPr>
      </w:pPr>
      <w:r w:rsidRPr="00F41DEE">
        <w:rPr>
          <w:rFonts w:ascii="Times New Roman" w:eastAsia="Times New Roman" w:hAnsi="Times New Roman" w:cs="Times New Roman"/>
          <w:iCs/>
          <w:kern w:val="0"/>
          <w:lang w:val="en" w:eastAsia="de-DE"/>
          <w14:ligatures w14:val="none"/>
        </w:rPr>
        <w:t xml:space="preserve">In this way, </w:t>
      </w:r>
      <w:r>
        <w:rPr>
          <w:rFonts w:ascii="Times New Roman" w:eastAsia="Times New Roman" w:hAnsi="Times New Roman" w:cs="Times New Roman"/>
          <w:iCs/>
          <w:kern w:val="0"/>
          <w:lang w:val="en" w:eastAsia="de-DE"/>
          <w14:ligatures w14:val="none"/>
        </w:rPr>
        <w:t>HAVER &amp; BOECKER</w:t>
      </w:r>
      <w:r w:rsidRPr="00F41DEE">
        <w:rPr>
          <w:rFonts w:ascii="Times New Roman" w:eastAsia="Times New Roman" w:hAnsi="Times New Roman" w:cs="Times New Roman"/>
          <w:iCs/>
          <w:kern w:val="0"/>
          <w:lang w:val="en" w:eastAsia="de-DE"/>
          <w14:ligatures w14:val="none"/>
        </w:rPr>
        <w:t xml:space="preserve"> enable</w:t>
      </w:r>
      <w:r>
        <w:rPr>
          <w:rFonts w:ascii="Times New Roman" w:eastAsia="Times New Roman" w:hAnsi="Times New Roman" w:cs="Times New Roman"/>
          <w:iCs/>
          <w:kern w:val="0"/>
          <w:lang w:val="en" w:eastAsia="de-DE"/>
          <w14:ligatures w14:val="none"/>
        </w:rPr>
        <w:t>s</w:t>
      </w:r>
      <w:r w:rsidRPr="00F41DEE">
        <w:rPr>
          <w:rFonts w:ascii="Times New Roman" w:eastAsia="Times New Roman" w:hAnsi="Times New Roman" w:cs="Times New Roman"/>
          <w:iCs/>
          <w:kern w:val="0"/>
          <w:lang w:val="en" w:eastAsia="de-DE"/>
          <w14:ligatures w14:val="none"/>
        </w:rPr>
        <w:t xml:space="preserve"> </w:t>
      </w:r>
      <w:r>
        <w:rPr>
          <w:rFonts w:ascii="Times New Roman" w:eastAsia="Times New Roman" w:hAnsi="Times New Roman" w:cs="Times New Roman"/>
          <w:iCs/>
          <w:kern w:val="0"/>
          <w:lang w:val="en" w:eastAsia="de-DE"/>
          <w14:ligatures w14:val="none"/>
        </w:rPr>
        <w:t>producers</w:t>
      </w:r>
      <w:r w:rsidRPr="00F41DEE">
        <w:rPr>
          <w:rFonts w:ascii="Times New Roman" w:eastAsia="Times New Roman" w:hAnsi="Times New Roman" w:cs="Times New Roman"/>
          <w:iCs/>
          <w:kern w:val="0"/>
          <w:lang w:val="en" w:eastAsia="de-DE"/>
          <w14:ligatures w14:val="none"/>
        </w:rPr>
        <w:t xml:space="preserve"> to develop highly efficient, high-performance, safe, profitable, and sustainable products, optimize processes, and bring a unique fascination to collaborative engineering.</w:t>
      </w:r>
    </w:p>
    <w:p w14:paraId="628998B8" w14:textId="77777777" w:rsidR="00214729" w:rsidRPr="00214729" w:rsidRDefault="00214729" w:rsidP="00214729">
      <w:pPr>
        <w:rPr>
          <w:rFonts w:ascii="Times New Roman" w:hAnsi="Times New Roman" w:cs="Times New Roman"/>
          <w:i/>
        </w:rPr>
      </w:pPr>
    </w:p>
    <w:p w14:paraId="53B4B47E" w14:textId="77777777" w:rsidR="00214729" w:rsidRPr="00214729" w:rsidRDefault="00214729" w:rsidP="00214729">
      <w:pPr>
        <w:rPr>
          <w:rFonts w:ascii="Times New Roman" w:hAnsi="Times New Roman" w:cs="Times New Roman"/>
          <w:i/>
        </w:rPr>
      </w:pPr>
      <w:r w:rsidRPr="00214729">
        <w:rPr>
          <w:rFonts w:ascii="Times New Roman" w:hAnsi="Times New Roman" w:cs="Times New Roman"/>
          <w:i/>
        </w:rPr>
        <w:t xml:space="preserve">The designation </w:t>
      </w:r>
      <w:r w:rsidRPr="00214729">
        <w:rPr>
          <w:rFonts w:ascii="Symbol" w:eastAsia="Symbol" w:hAnsi="Symbol" w:cs="Symbol"/>
          <w:i/>
        </w:rPr>
        <w:t>Ò</w:t>
      </w:r>
      <w:r w:rsidRPr="00214729">
        <w:rPr>
          <w:rFonts w:ascii="Times New Roman" w:hAnsi="Times New Roman" w:cs="Times New Roman"/>
          <w:i/>
        </w:rPr>
        <w:t xml:space="preserve"> indicates a registered trademark of HAVER &amp; BOECKER </w:t>
      </w:r>
      <w:proofErr w:type="spellStart"/>
      <w:r w:rsidRPr="00214729">
        <w:rPr>
          <w:rFonts w:ascii="Times New Roman" w:hAnsi="Times New Roman" w:cs="Times New Roman"/>
          <w:i/>
        </w:rPr>
        <w:t>oHG</w:t>
      </w:r>
      <w:proofErr w:type="spellEnd"/>
      <w:r w:rsidRPr="00214729">
        <w:rPr>
          <w:rFonts w:ascii="Times New Roman" w:hAnsi="Times New Roman" w:cs="Times New Roman"/>
          <w:i/>
        </w:rPr>
        <w:t xml:space="preserve"> in Germany. Several indicated designations are protected trademarks also in other countries worldwide. </w:t>
      </w:r>
    </w:p>
    <w:p w14:paraId="567D23F5" w14:textId="77777777" w:rsidR="00214729" w:rsidRPr="00214729" w:rsidRDefault="00214729" w:rsidP="00214729">
      <w:pPr>
        <w:rPr>
          <w:rFonts w:ascii="Times New Roman" w:hAnsi="Times New Roman" w:cs="Times New Roman"/>
          <w:u w:val="single"/>
        </w:rPr>
      </w:pPr>
    </w:p>
    <w:p w14:paraId="202D68F4" w14:textId="511EC1A4" w:rsidR="00796C36" w:rsidRPr="003E390D" w:rsidRDefault="00214729" w:rsidP="003E390D">
      <w:pPr>
        <w:jc w:val="center"/>
        <w:rPr>
          <w:rFonts w:ascii="Times New Roman" w:hAnsi="Times New Roman" w:cs="Times New Roman"/>
        </w:rPr>
      </w:pPr>
      <w:r w:rsidRPr="00214729">
        <w:rPr>
          <w:rFonts w:ascii="Times New Roman" w:hAnsi="Times New Roman" w:cs="Times New Roman"/>
        </w:rPr>
        <w:t>###</w:t>
      </w:r>
    </w:p>
    <w:p w14:paraId="26CD8B11" w14:textId="0B15B40C" w:rsidR="00251309" w:rsidRDefault="00251309" w:rsidP="00251309">
      <w:pPr>
        <w:rPr>
          <w:rFonts w:ascii="Times New Roman" w:hAnsi="Times New Roman" w:cs="Times New Roman"/>
          <w:b/>
          <w:bCs/>
        </w:rPr>
      </w:pPr>
      <w:r w:rsidRPr="00214729">
        <w:rPr>
          <w:rFonts w:ascii="Times New Roman" w:hAnsi="Times New Roman" w:cs="Times New Roman"/>
          <w:b/>
          <w:bCs/>
        </w:rPr>
        <w:t>IMAGE:</w:t>
      </w:r>
      <w:r>
        <w:rPr>
          <w:rFonts w:ascii="Times New Roman" w:hAnsi="Times New Roman" w:cs="Times New Roman"/>
          <w:b/>
          <w:bCs/>
        </w:rPr>
        <w:t xml:space="preserve"> </w:t>
      </w:r>
      <w:r w:rsidR="007529F7" w:rsidRPr="007529F7">
        <w:rPr>
          <w:rFonts w:ascii="Times New Roman" w:hAnsi="Times New Roman" w:cs="Times New Roman"/>
        </w:rPr>
        <w:t>HAVERBOECKER_INTEGRA_1.jpg</w:t>
      </w:r>
    </w:p>
    <w:p w14:paraId="2FE4D0E5" w14:textId="3460ECAF" w:rsidR="00796C36" w:rsidRPr="00251309" w:rsidRDefault="00251309" w:rsidP="00214729">
      <w:pPr>
        <w:rPr>
          <w:rFonts w:ascii="Times New Roman" w:hAnsi="Times New Roman" w:cs="Times New Roman"/>
        </w:rPr>
      </w:pPr>
      <w:r w:rsidRPr="00214729">
        <w:rPr>
          <w:rFonts w:ascii="Times New Roman" w:hAnsi="Times New Roman" w:cs="Times New Roman"/>
          <w:b/>
          <w:bCs/>
        </w:rPr>
        <w:t xml:space="preserve">CUTLINE: </w:t>
      </w:r>
      <w:r>
        <w:rPr>
          <w:rFonts w:ascii="Times New Roman" w:hAnsi="Times New Roman" w:cs="Times New Roman"/>
        </w:rPr>
        <w:t>The newly designed INTEGRA</w:t>
      </w:r>
      <w:r w:rsidRPr="005304A9">
        <w:rPr>
          <w:rFonts w:ascii="Times New Roman" w:hAnsi="Times New Roman" w:cs="Times New Roman"/>
          <w:vertAlign w:val="superscript"/>
        </w:rPr>
        <w:t>®</w:t>
      </w:r>
      <w:r>
        <w:rPr>
          <w:rFonts w:ascii="Times New Roman" w:hAnsi="Times New Roman" w:cs="Times New Roman"/>
        </w:rPr>
        <w:t xml:space="preserve"> IV features a complete Plug ’n Pack system that integrates the packing machine, bag applicator and discharge system to maximize performance while reducing commissioning and installation efforts. </w:t>
      </w:r>
    </w:p>
    <w:p w14:paraId="1FC0065B" w14:textId="77777777" w:rsidR="00251309" w:rsidRDefault="00251309" w:rsidP="00214729">
      <w:pPr>
        <w:rPr>
          <w:rFonts w:ascii="Times New Roman" w:hAnsi="Times New Roman" w:cs="Times New Roman"/>
          <w:b/>
          <w:bCs/>
        </w:rPr>
      </w:pPr>
    </w:p>
    <w:p w14:paraId="621671A2" w14:textId="479A9378" w:rsidR="00251309" w:rsidRPr="007529F7" w:rsidRDefault="00214729" w:rsidP="00214729">
      <w:pPr>
        <w:rPr>
          <w:rFonts w:ascii="Times New Roman" w:hAnsi="Times New Roman" w:cs="Times New Roman"/>
          <w:b/>
          <w:bCs/>
        </w:rPr>
      </w:pPr>
      <w:r w:rsidRPr="00214729">
        <w:rPr>
          <w:rFonts w:ascii="Times New Roman" w:hAnsi="Times New Roman" w:cs="Times New Roman"/>
          <w:b/>
          <w:bCs/>
        </w:rPr>
        <w:t>IMAGE:</w:t>
      </w:r>
      <w:r>
        <w:rPr>
          <w:rFonts w:ascii="Times New Roman" w:hAnsi="Times New Roman" w:cs="Times New Roman"/>
          <w:b/>
          <w:bCs/>
        </w:rPr>
        <w:t xml:space="preserve"> </w:t>
      </w:r>
      <w:r w:rsidR="007529F7" w:rsidRPr="007529F7">
        <w:rPr>
          <w:rFonts w:ascii="Times New Roman" w:hAnsi="Times New Roman" w:cs="Times New Roman"/>
        </w:rPr>
        <w:t>HAVERBOECKER_INTEGRA_</w:t>
      </w:r>
      <w:r w:rsidR="007529F7">
        <w:rPr>
          <w:rFonts w:ascii="Times New Roman" w:hAnsi="Times New Roman" w:cs="Times New Roman"/>
        </w:rPr>
        <w:t>2</w:t>
      </w:r>
      <w:r w:rsidR="007529F7" w:rsidRPr="007529F7">
        <w:rPr>
          <w:rFonts w:ascii="Times New Roman" w:hAnsi="Times New Roman" w:cs="Times New Roman"/>
        </w:rPr>
        <w:t>.jpg</w:t>
      </w:r>
    </w:p>
    <w:p w14:paraId="38CD22C2" w14:textId="65145F6E" w:rsidR="00796C36" w:rsidRPr="003E390D" w:rsidRDefault="00214729" w:rsidP="00214729">
      <w:pPr>
        <w:rPr>
          <w:rFonts w:ascii="Times New Roman" w:hAnsi="Times New Roman" w:cs="Times New Roman"/>
        </w:rPr>
      </w:pPr>
      <w:r w:rsidRPr="00214729">
        <w:rPr>
          <w:rFonts w:ascii="Times New Roman" w:hAnsi="Times New Roman" w:cs="Times New Roman"/>
          <w:b/>
          <w:bCs/>
        </w:rPr>
        <w:t xml:space="preserve">CUTLINE: </w:t>
      </w:r>
      <w:r w:rsidR="00251309">
        <w:rPr>
          <w:rFonts w:ascii="Times New Roman" w:hAnsi="Times New Roman" w:cs="Times New Roman"/>
        </w:rPr>
        <w:t xml:space="preserve">For ease of cleaning, the cabinet features large openings and doors with a new, flexible design to reduce interior cleaning times by up to 50%. </w:t>
      </w:r>
    </w:p>
    <w:p w14:paraId="1968FB6A" w14:textId="77777777" w:rsidR="00796C36" w:rsidRDefault="00796C36" w:rsidP="00214729">
      <w:pPr>
        <w:rPr>
          <w:rFonts w:ascii="Times New Roman" w:hAnsi="Times New Roman" w:cs="Times New Roman"/>
          <w:b/>
          <w:bCs/>
        </w:rPr>
      </w:pPr>
    </w:p>
    <w:p w14:paraId="5F7B04F2" w14:textId="2568C4A9" w:rsidR="00251309" w:rsidRDefault="00792DBD" w:rsidP="00214729">
      <w:pPr>
        <w:rPr>
          <w:rFonts w:ascii="Times New Roman" w:hAnsi="Times New Roman" w:cs="Times New Roman"/>
        </w:rPr>
      </w:pPr>
      <w:r w:rsidRPr="00CB1554">
        <w:rPr>
          <w:rFonts w:ascii="Times New Roman" w:hAnsi="Times New Roman" w:cs="Times New Roman"/>
          <w:b/>
          <w:bCs/>
        </w:rPr>
        <w:t>IMAGE:</w:t>
      </w:r>
      <w:r>
        <w:rPr>
          <w:rFonts w:ascii="Times New Roman" w:hAnsi="Times New Roman" w:cs="Times New Roman"/>
        </w:rPr>
        <w:t xml:space="preserve"> </w:t>
      </w:r>
      <w:r w:rsidR="007529F7" w:rsidRPr="007529F7">
        <w:rPr>
          <w:rFonts w:ascii="Times New Roman" w:hAnsi="Times New Roman" w:cs="Times New Roman"/>
        </w:rPr>
        <w:t>HAVERBOECKER_INTEGRA_</w:t>
      </w:r>
      <w:r w:rsidR="007529F7">
        <w:rPr>
          <w:rFonts w:ascii="Times New Roman" w:hAnsi="Times New Roman" w:cs="Times New Roman"/>
        </w:rPr>
        <w:t>3</w:t>
      </w:r>
      <w:r w:rsidR="007529F7" w:rsidRPr="007529F7">
        <w:rPr>
          <w:rFonts w:ascii="Times New Roman" w:hAnsi="Times New Roman" w:cs="Times New Roman"/>
        </w:rPr>
        <w:t>.jpg</w:t>
      </w:r>
    </w:p>
    <w:p w14:paraId="16652BF8" w14:textId="4D9EB8D6" w:rsidR="00251309" w:rsidRDefault="00792DBD" w:rsidP="00251309">
      <w:pPr>
        <w:rPr>
          <w:rFonts w:ascii="Times New Roman" w:hAnsi="Times New Roman" w:cs="Times New Roman"/>
        </w:rPr>
      </w:pPr>
      <w:r w:rsidRPr="00CB1554">
        <w:rPr>
          <w:rFonts w:ascii="Times New Roman" w:hAnsi="Times New Roman" w:cs="Times New Roman"/>
          <w:b/>
          <w:bCs/>
        </w:rPr>
        <w:lastRenderedPageBreak/>
        <w:t>CUTLINE:</w:t>
      </w:r>
      <w:r>
        <w:rPr>
          <w:rFonts w:ascii="Times New Roman" w:hAnsi="Times New Roman" w:cs="Times New Roman"/>
        </w:rPr>
        <w:t xml:space="preserve"> </w:t>
      </w:r>
      <w:r w:rsidR="007D1E1E">
        <w:rPr>
          <w:rFonts w:ascii="Times New Roman" w:hAnsi="Times New Roman" w:cs="Times New Roman"/>
        </w:rPr>
        <w:t>The new human-machine interface (HMI) system with an integrated industrial personal computer (IPC) allows the machine to be tailored to a specific industry — whether that’s chemical or mineral — to ensure optimal performance without unnecessary complexity.</w:t>
      </w:r>
    </w:p>
    <w:p w14:paraId="31A20913" w14:textId="77777777" w:rsidR="00B4329A" w:rsidRDefault="00B4329A" w:rsidP="00B4329A">
      <w:pPr>
        <w:rPr>
          <w:rFonts w:ascii="Times New Roman" w:hAnsi="Times New Roman" w:cs="Times New Roman"/>
        </w:rPr>
      </w:pPr>
    </w:p>
    <w:p w14:paraId="5B0E333B" w14:textId="281D3DD8" w:rsidR="00723FEE" w:rsidRPr="007529F7" w:rsidRDefault="00B4329A" w:rsidP="003E390D">
      <w:pPr>
        <w:rPr>
          <w:rFonts w:ascii="Times New Roman" w:hAnsi="Times New Roman" w:cs="Times New Roman"/>
        </w:rPr>
      </w:pPr>
      <w:r w:rsidRPr="00CB1554">
        <w:rPr>
          <w:rFonts w:ascii="Times New Roman" w:hAnsi="Times New Roman" w:cs="Times New Roman"/>
          <w:b/>
          <w:bCs/>
        </w:rPr>
        <w:t>IMAGE:</w:t>
      </w:r>
      <w:r>
        <w:rPr>
          <w:rFonts w:ascii="Times New Roman" w:hAnsi="Times New Roman" w:cs="Times New Roman"/>
        </w:rPr>
        <w:t xml:space="preserve"> </w:t>
      </w:r>
      <w:r w:rsidR="007529F7" w:rsidRPr="007529F7">
        <w:rPr>
          <w:rFonts w:ascii="Times New Roman" w:hAnsi="Times New Roman" w:cs="Times New Roman"/>
        </w:rPr>
        <w:t>HAVERBOECKER_</w:t>
      </w:r>
      <w:r w:rsidR="007529F7">
        <w:rPr>
          <w:rFonts w:ascii="Times New Roman" w:hAnsi="Times New Roman" w:cs="Times New Roman"/>
        </w:rPr>
        <w:t>BAGcheck</w:t>
      </w:r>
      <w:r w:rsidR="007529F7" w:rsidRPr="007529F7">
        <w:rPr>
          <w:rFonts w:ascii="Times New Roman" w:hAnsi="Times New Roman" w:cs="Times New Roman"/>
        </w:rPr>
        <w:t>.jpg</w:t>
      </w:r>
    </w:p>
    <w:p w14:paraId="0A60041B" w14:textId="77777777" w:rsidR="00B4329A" w:rsidRPr="00F50D38" w:rsidRDefault="00B4329A" w:rsidP="00B4329A">
      <w:pPr>
        <w:spacing w:after="160"/>
        <w:rPr>
          <w:rFonts w:ascii="Times New Roman" w:hAnsi="Times New Roman" w:cs="Times New Roman"/>
          <w:bCs/>
        </w:rPr>
      </w:pPr>
      <w:r w:rsidRPr="00CB1554">
        <w:rPr>
          <w:rFonts w:ascii="Times New Roman" w:hAnsi="Times New Roman" w:cs="Times New Roman"/>
          <w:b/>
          <w:bCs/>
        </w:rPr>
        <w:t>CUTLINE:</w:t>
      </w:r>
      <w:r w:rsidRPr="00B4329A">
        <w:rPr>
          <w:rFonts w:ascii="Times New Roman" w:hAnsi="Times New Roman" w:cs="Times New Roman"/>
          <w:bCs/>
        </w:rPr>
        <w:t xml:space="preserve"> </w:t>
      </w:r>
      <w:r w:rsidRPr="00F50D38">
        <w:rPr>
          <w:rFonts w:ascii="Times New Roman" w:hAnsi="Times New Roman" w:cs="Times New Roman"/>
          <w:bCs/>
        </w:rPr>
        <w:t>QUAT²RO</w:t>
      </w:r>
      <w:r w:rsidRPr="007C7771">
        <w:rPr>
          <w:rFonts w:ascii="Times New Roman" w:hAnsi="Times New Roman" w:cs="Times New Roman"/>
          <w:vertAlign w:val="superscript"/>
        </w:rPr>
        <w:t>®</w:t>
      </w:r>
      <w:r w:rsidRPr="00F50D38">
        <w:rPr>
          <w:rFonts w:ascii="Times New Roman" w:hAnsi="Times New Roman" w:cs="Times New Roman"/>
          <w:bCs/>
        </w:rPr>
        <w:t xml:space="preserve"> </w:t>
      </w:r>
      <w:proofErr w:type="spellStart"/>
      <w:r w:rsidRPr="00F50D38">
        <w:rPr>
          <w:rFonts w:ascii="Times New Roman" w:hAnsi="Times New Roman" w:cs="Times New Roman"/>
          <w:bCs/>
        </w:rPr>
        <w:t>BAG</w:t>
      </w:r>
      <w:r>
        <w:rPr>
          <w:rFonts w:ascii="Times New Roman" w:hAnsi="Times New Roman" w:cs="Times New Roman"/>
          <w:bCs/>
        </w:rPr>
        <w:t>c</w:t>
      </w:r>
      <w:r w:rsidRPr="00F50D38">
        <w:rPr>
          <w:rFonts w:ascii="Times New Roman" w:hAnsi="Times New Roman" w:cs="Times New Roman"/>
          <w:bCs/>
        </w:rPr>
        <w:t>heck</w:t>
      </w:r>
      <w:proofErr w:type="spellEnd"/>
      <w:r>
        <w:rPr>
          <w:rFonts w:ascii="Times New Roman" w:hAnsi="Times New Roman" w:cs="Times New Roman"/>
          <w:bCs/>
        </w:rPr>
        <w:t xml:space="preserve"> </w:t>
      </w:r>
      <w:r w:rsidRPr="00F50D38">
        <w:rPr>
          <w:rFonts w:ascii="Times New Roman" w:hAnsi="Times New Roman" w:cs="Times New Roman"/>
          <w:bCs/>
        </w:rPr>
        <w:t>s</w:t>
      </w:r>
      <w:r>
        <w:rPr>
          <w:rFonts w:ascii="Times New Roman" w:hAnsi="Times New Roman" w:cs="Times New Roman"/>
          <w:bCs/>
        </w:rPr>
        <w:t>c</w:t>
      </w:r>
      <w:r w:rsidRPr="00F50D38">
        <w:rPr>
          <w:rFonts w:ascii="Times New Roman" w:hAnsi="Times New Roman" w:cs="Times New Roman"/>
          <w:bCs/>
        </w:rPr>
        <w:t xml:space="preserve">ans the empty bag to ensure it matches the product specifications defined by the operator. If the bag that is placed onto the spout is not correct, the packer will not begin the filling process. </w:t>
      </w:r>
    </w:p>
    <w:p w14:paraId="60BF191B" w14:textId="208A40D9" w:rsidR="00B4329A" w:rsidRPr="00C57751" w:rsidRDefault="00B4329A" w:rsidP="003E390D">
      <w:pPr>
        <w:rPr>
          <w:rFonts w:ascii="Times New Roman" w:hAnsi="Times New Roman" w:cs="Times New Roman"/>
          <w:b/>
          <w:bCs/>
        </w:rPr>
      </w:pPr>
    </w:p>
    <w:sectPr w:rsidR="00B4329A" w:rsidRPr="00C5775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62993" w14:textId="77777777" w:rsidR="00073B22" w:rsidRDefault="00073B22" w:rsidP="00214729">
      <w:r>
        <w:separator/>
      </w:r>
    </w:p>
  </w:endnote>
  <w:endnote w:type="continuationSeparator" w:id="0">
    <w:p w14:paraId="7B425C27" w14:textId="77777777" w:rsidR="00073B22" w:rsidRDefault="00073B22" w:rsidP="00214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E41D8" w14:textId="36A1C1DA" w:rsidR="00214729" w:rsidRDefault="00214729">
    <w:pPr>
      <w:pStyle w:val="Footer"/>
    </w:pPr>
    <w:r>
      <w:rPr>
        <w:noProof/>
        <w:lang w:val="en-GB" w:eastAsia="en-GB"/>
      </w:rPr>
      <w:drawing>
        <wp:anchor distT="0" distB="0" distL="114300" distR="114300" simplePos="0" relativeHeight="251661312" behindDoc="1" locked="0" layoutInCell="1" allowOverlap="1" wp14:anchorId="76969871" wp14:editId="18F501D0">
          <wp:simplePos x="0" y="0"/>
          <wp:positionH relativeFrom="column">
            <wp:posOffset>-797117</wp:posOffset>
          </wp:positionH>
          <wp:positionV relativeFrom="paragraph">
            <wp:posOffset>-1546225</wp:posOffset>
          </wp:positionV>
          <wp:extent cx="7560000" cy="1868400"/>
          <wp:effectExtent l="0" t="0" r="3175" b="0"/>
          <wp:wrapTight wrapText="bothSides">
            <wp:wrapPolygon edited="0">
              <wp:start x="381" y="0"/>
              <wp:lineTo x="381" y="15198"/>
              <wp:lineTo x="8491" y="17841"/>
              <wp:lineTo x="0" y="17841"/>
              <wp:lineTo x="0" y="21365"/>
              <wp:lineTo x="21555" y="21365"/>
              <wp:lineTo x="21555" y="17841"/>
              <wp:lineTo x="18398" y="17841"/>
              <wp:lineTo x="21282" y="16960"/>
              <wp:lineTo x="21228" y="0"/>
              <wp:lineTo x="381"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Silvia-Benneker-Fus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8684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DC62A" w14:textId="77777777" w:rsidR="00073B22" w:rsidRDefault="00073B22" w:rsidP="00214729">
      <w:r>
        <w:separator/>
      </w:r>
    </w:p>
  </w:footnote>
  <w:footnote w:type="continuationSeparator" w:id="0">
    <w:p w14:paraId="26CD739E" w14:textId="77777777" w:rsidR="00073B22" w:rsidRDefault="00073B22" w:rsidP="00214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A9DFC" w14:textId="3B19AA38" w:rsidR="00214729" w:rsidRDefault="00214729">
    <w:pPr>
      <w:pStyle w:val="Header"/>
    </w:pPr>
    <w:r>
      <w:rPr>
        <w:noProof/>
        <w:lang w:val="en-GB" w:eastAsia="en-GB"/>
      </w:rPr>
      <w:drawing>
        <wp:anchor distT="0" distB="0" distL="114300" distR="114300" simplePos="0" relativeHeight="251659264" behindDoc="1" locked="0" layoutInCell="1" allowOverlap="1" wp14:anchorId="62A3EA3A" wp14:editId="445E7B00">
          <wp:simplePos x="0" y="0"/>
          <wp:positionH relativeFrom="column">
            <wp:posOffset>-797427</wp:posOffset>
          </wp:positionH>
          <wp:positionV relativeFrom="paragraph">
            <wp:posOffset>-393065</wp:posOffset>
          </wp:positionV>
          <wp:extent cx="7560000" cy="781200"/>
          <wp:effectExtent l="0" t="0" r="3175" b="0"/>
          <wp:wrapTight wrapText="bothSides">
            <wp:wrapPolygon edited="0">
              <wp:start x="0" y="0"/>
              <wp:lineTo x="0" y="3161"/>
              <wp:lineTo x="19323" y="8429"/>
              <wp:lineTo x="2177" y="13171"/>
              <wp:lineTo x="2177" y="16859"/>
              <wp:lineTo x="1034" y="18966"/>
              <wp:lineTo x="381" y="20546"/>
              <wp:lineTo x="381" y="21073"/>
              <wp:lineTo x="21228" y="21073"/>
              <wp:lineTo x="21228" y="8429"/>
              <wp:lineTo x="21555" y="3161"/>
              <wp:lineTo x="2155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Silvia-Benneker-Kopf-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78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C42597"/>
    <w:multiLevelType w:val="hybridMultilevel"/>
    <w:tmpl w:val="DC46F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9E7E87"/>
    <w:multiLevelType w:val="hybridMultilevel"/>
    <w:tmpl w:val="013839AA"/>
    <w:lvl w:ilvl="0" w:tplc="F6B048EC">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 w15:restartNumberingAfterBreak="0">
    <w:nsid w:val="772810CD"/>
    <w:multiLevelType w:val="hybridMultilevel"/>
    <w:tmpl w:val="013839AA"/>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1053117100">
    <w:abstractNumId w:val="0"/>
  </w:num>
  <w:num w:numId="2" w16cid:durableId="8662167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5707251">
    <w:abstractNumId w:val="1"/>
  </w:num>
  <w:num w:numId="4" w16cid:durableId="10843745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shley Stoppleworth">
    <w15:presenceInfo w15:providerId="AD" w15:userId="S::ashley@ironcladmktg.com::fc5d4a9c-a28b-4c16-b0f1-e6a77d4e61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4C4"/>
    <w:rsid w:val="00001182"/>
    <w:rsid w:val="00010AE7"/>
    <w:rsid w:val="00034A76"/>
    <w:rsid w:val="00043504"/>
    <w:rsid w:val="000454B0"/>
    <w:rsid w:val="0005518D"/>
    <w:rsid w:val="00072324"/>
    <w:rsid w:val="00073B22"/>
    <w:rsid w:val="00074108"/>
    <w:rsid w:val="00081CDA"/>
    <w:rsid w:val="000820DE"/>
    <w:rsid w:val="000905A5"/>
    <w:rsid w:val="000914C4"/>
    <w:rsid w:val="00093ED8"/>
    <w:rsid w:val="00096CF2"/>
    <w:rsid w:val="000A3DC8"/>
    <w:rsid w:val="000C1BAC"/>
    <w:rsid w:val="000C64E1"/>
    <w:rsid w:val="000D25F7"/>
    <w:rsid w:val="000F1F33"/>
    <w:rsid w:val="000F3CD6"/>
    <w:rsid w:val="001021ED"/>
    <w:rsid w:val="001136EF"/>
    <w:rsid w:val="00120BAC"/>
    <w:rsid w:val="00126598"/>
    <w:rsid w:val="001559FE"/>
    <w:rsid w:val="001618E1"/>
    <w:rsid w:val="00164220"/>
    <w:rsid w:val="00176543"/>
    <w:rsid w:val="00177DFF"/>
    <w:rsid w:val="00177F0E"/>
    <w:rsid w:val="0018215A"/>
    <w:rsid w:val="00186825"/>
    <w:rsid w:val="001954A2"/>
    <w:rsid w:val="00196945"/>
    <w:rsid w:val="001A7253"/>
    <w:rsid w:val="001B0726"/>
    <w:rsid w:val="001C20E5"/>
    <w:rsid w:val="001D3BD7"/>
    <w:rsid w:val="001E5859"/>
    <w:rsid w:val="001E7319"/>
    <w:rsid w:val="001F1F8C"/>
    <w:rsid w:val="001F392A"/>
    <w:rsid w:val="001F6ECA"/>
    <w:rsid w:val="00207496"/>
    <w:rsid w:val="00214454"/>
    <w:rsid w:val="00214729"/>
    <w:rsid w:val="00220313"/>
    <w:rsid w:val="00220B8D"/>
    <w:rsid w:val="002266A7"/>
    <w:rsid w:val="002313BF"/>
    <w:rsid w:val="00246CC2"/>
    <w:rsid w:val="00251309"/>
    <w:rsid w:val="00252255"/>
    <w:rsid w:val="0029099F"/>
    <w:rsid w:val="00295816"/>
    <w:rsid w:val="002A284B"/>
    <w:rsid w:val="002A44A4"/>
    <w:rsid w:val="002C151E"/>
    <w:rsid w:val="002C5D2F"/>
    <w:rsid w:val="002C7F61"/>
    <w:rsid w:val="003003F5"/>
    <w:rsid w:val="00310042"/>
    <w:rsid w:val="00314C46"/>
    <w:rsid w:val="00324908"/>
    <w:rsid w:val="003272EA"/>
    <w:rsid w:val="00327ACD"/>
    <w:rsid w:val="00332D40"/>
    <w:rsid w:val="00354E59"/>
    <w:rsid w:val="00355AEA"/>
    <w:rsid w:val="00356927"/>
    <w:rsid w:val="00360F43"/>
    <w:rsid w:val="00364DE5"/>
    <w:rsid w:val="00381960"/>
    <w:rsid w:val="003A7058"/>
    <w:rsid w:val="003C32E7"/>
    <w:rsid w:val="003D2FFF"/>
    <w:rsid w:val="003E390D"/>
    <w:rsid w:val="003E59F0"/>
    <w:rsid w:val="003F2342"/>
    <w:rsid w:val="003F503F"/>
    <w:rsid w:val="00400A56"/>
    <w:rsid w:val="00400FAE"/>
    <w:rsid w:val="00404776"/>
    <w:rsid w:val="004147AF"/>
    <w:rsid w:val="00421307"/>
    <w:rsid w:val="00433431"/>
    <w:rsid w:val="004352C9"/>
    <w:rsid w:val="00441D1B"/>
    <w:rsid w:val="004433E9"/>
    <w:rsid w:val="00480FEE"/>
    <w:rsid w:val="004857D1"/>
    <w:rsid w:val="0048605A"/>
    <w:rsid w:val="004B3117"/>
    <w:rsid w:val="004B3B2B"/>
    <w:rsid w:val="004B51D7"/>
    <w:rsid w:val="004C6E3B"/>
    <w:rsid w:val="004D1CAD"/>
    <w:rsid w:val="004D2E25"/>
    <w:rsid w:val="004E0E07"/>
    <w:rsid w:val="004F0912"/>
    <w:rsid w:val="004F1997"/>
    <w:rsid w:val="004F3CEA"/>
    <w:rsid w:val="005304A9"/>
    <w:rsid w:val="00536DAB"/>
    <w:rsid w:val="00546892"/>
    <w:rsid w:val="005472F7"/>
    <w:rsid w:val="005626C3"/>
    <w:rsid w:val="00567AB5"/>
    <w:rsid w:val="0057066F"/>
    <w:rsid w:val="0057102F"/>
    <w:rsid w:val="0057547B"/>
    <w:rsid w:val="00583D2E"/>
    <w:rsid w:val="00595539"/>
    <w:rsid w:val="005A6E02"/>
    <w:rsid w:val="005F055E"/>
    <w:rsid w:val="005F0757"/>
    <w:rsid w:val="00604339"/>
    <w:rsid w:val="0060745D"/>
    <w:rsid w:val="00611498"/>
    <w:rsid w:val="006131BA"/>
    <w:rsid w:val="00614CCC"/>
    <w:rsid w:val="0061786B"/>
    <w:rsid w:val="00617894"/>
    <w:rsid w:val="00643787"/>
    <w:rsid w:val="0065279B"/>
    <w:rsid w:val="006668C9"/>
    <w:rsid w:val="006828A8"/>
    <w:rsid w:val="00685227"/>
    <w:rsid w:val="00685428"/>
    <w:rsid w:val="00687AE2"/>
    <w:rsid w:val="00695975"/>
    <w:rsid w:val="006A76D5"/>
    <w:rsid w:val="006C0F19"/>
    <w:rsid w:val="006D1E8E"/>
    <w:rsid w:val="006D4EA4"/>
    <w:rsid w:val="006E35BF"/>
    <w:rsid w:val="006E57D7"/>
    <w:rsid w:val="007115D6"/>
    <w:rsid w:val="00711E9F"/>
    <w:rsid w:val="00717269"/>
    <w:rsid w:val="00723FEE"/>
    <w:rsid w:val="00740CDE"/>
    <w:rsid w:val="00741DC9"/>
    <w:rsid w:val="00751238"/>
    <w:rsid w:val="007529F7"/>
    <w:rsid w:val="00752D6E"/>
    <w:rsid w:val="00760EFA"/>
    <w:rsid w:val="00762D92"/>
    <w:rsid w:val="00773CE1"/>
    <w:rsid w:val="00792DBD"/>
    <w:rsid w:val="00796C36"/>
    <w:rsid w:val="007C6FF8"/>
    <w:rsid w:val="007D1E1E"/>
    <w:rsid w:val="007D22F8"/>
    <w:rsid w:val="007D5E83"/>
    <w:rsid w:val="007D7462"/>
    <w:rsid w:val="007F6BAA"/>
    <w:rsid w:val="00827E71"/>
    <w:rsid w:val="0084011D"/>
    <w:rsid w:val="00842BB7"/>
    <w:rsid w:val="00843255"/>
    <w:rsid w:val="0084413E"/>
    <w:rsid w:val="00854052"/>
    <w:rsid w:val="00854258"/>
    <w:rsid w:val="00855185"/>
    <w:rsid w:val="008579B4"/>
    <w:rsid w:val="0086515E"/>
    <w:rsid w:val="00871EC7"/>
    <w:rsid w:val="00873FEC"/>
    <w:rsid w:val="008A4017"/>
    <w:rsid w:val="008B1804"/>
    <w:rsid w:val="008C1E50"/>
    <w:rsid w:val="008C4AD0"/>
    <w:rsid w:val="008D6354"/>
    <w:rsid w:val="00904DD4"/>
    <w:rsid w:val="009072C8"/>
    <w:rsid w:val="00916EF5"/>
    <w:rsid w:val="009209D6"/>
    <w:rsid w:val="00927E86"/>
    <w:rsid w:val="00934D8A"/>
    <w:rsid w:val="00935FA3"/>
    <w:rsid w:val="00944DCE"/>
    <w:rsid w:val="0095578E"/>
    <w:rsid w:val="00955875"/>
    <w:rsid w:val="00987667"/>
    <w:rsid w:val="00995136"/>
    <w:rsid w:val="00997282"/>
    <w:rsid w:val="009A0EB5"/>
    <w:rsid w:val="009B0402"/>
    <w:rsid w:val="009C224D"/>
    <w:rsid w:val="00A069A4"/>
    <w:rsid w:val="00A07907"/>
    <w:rsid w:val="00A16D34"/>
    <w:rsid w:val="00A17028"/>
    <w:rsid w:val="00A26813"/>
    <w:rsid w:val="00A31B74"/>
    <w:rsid w:val="00A71817"/>
    <w:rsid w:val="00A77DFD"/>
    <w:rsid w:val="00A847B3"/>
    <w:rsid w:val="00A91112"/>
    <w:rsid w:val="00AB0C87"/>
    <w:rsid w:val="00AC1C2D"/>
    <w:rsid w:val="00AD0DE2"/>
    <w:rsid w:val="00AD15E8"/>
    <w:rsid w:val="00AD1F8A"/>
    <w:rsid w:val="00AD521F"/>
    <w:rsid w:val="00AD6739"/>
    <w:rsid w:val="00AE01CF"/>
    <w:rsid w:val="00B1667A"/>
    <w:rsid w:val="00B23F82"/>
    <w:rsid w:val="00B27FEA"/>
    <w:rsid w:val="00B4329A"/>
    <w:rsid w:val="00B45CF1"/>
    <w:rsid w:val="00B55B10"/>
    <w:rsid w:val="00B614B8"/>
    <w:rsid w:val="00B70BA3"/>
    <w:rsid w:val="00B715E1"/>
    <w:rsid w:val="00B75030"/>
    <w:rsid w:val="00B81F73"/>
    <w:rsid w:val="00B855AA"/>
    <w:rsid w:val="00BB1038"/>
    <w:rsid w:val="00BB1526"/>
    <w:rsid w:val="00BB3B3E"/>
    <w:rsid w:val="00BC3952"/>
    <w:rsid w:val="00BC5E27"/>
    <w:rsid w:val="00BF3D9D"/>
    <w:rsid w:val="00BF5EF0"/>
    <w:rsid w:val="00C032E1"/>
    <w:rsid w:val="00C047F9"/>
    <w:rsid w:val="00C22EE7"/>
    <w:rsid w:val="00C25922"/>
    <w:rsid w:val="00C35A5F"/>
    <w:rsid w:val="00C419B6"/>
    <w:rsid w:val="00C53B6C"/>
    <w:rsid w:val="00C55DBF"/>
    <w:rsid w:val="00C56175"/>
    <w:rsid w:val="00C57751"/>
    <w:rsid w:val="00C70267"/>
    <w:rsid w:val="00C75038"/>
    <w:rsid w:val="00C80B88"/>
    <w:rsid w:val="00C817E8"/>
    <w:rsid w:val="00C82692"/>
    <w:rsid w:val="00C85AC8"/>
    <w:rsid w:val="00C86983"/>
    <w:rsid w:val="00C9744B"/>
    <w:rsid w:val="00CA159A"/>
    <w:rsid w:val="00CA5F5F"/>
    <w:rsid w:val="00CB1554"/>
    <w:rsid w:val="00CB391A"/>
    <w:rsid w:val="00CC3AD5"/>
    <w:rsid w:val="00CC72DE"/>
    <w:rsid w:val="00CF591D"/>
    <w:rsid w:val="00D0617A"/>
    <w:rsid w:val="00D401B9"/>
    <w:rsid w:val="00D448BE"/>
    <w:rsid w:val="00D47A9D"/>
    <w:rsid w:val="00D62659"/>
    <w:rsid w:val="00D6315C"/>
    <w:rsid w:val="00D720F8"/>
    <w:rsid w:val="00D75FA2"/>
    <w:rsid w:val="00D843C9"/>
    <w:rsid w:val="00D8580E"/>
    <w:rsid w:val="00DC7B40"/>
    <w:rsid w:val="00DD069B"/>
    <w:rsid w:val="00DD6BD7"/>
    <w:rsid w:val="00DE022D"/>
    <w:rsid w:val="00DE4080"/>
    <w:rsid w:val="00DF68AF"/>
    <w:rsid w:val="00E01F96"/>
    <w:rsid w:val="00E129B5"/>
    <w:rsid w:val="00E21871"/>
    <w:rsid w:val="00E26243"/>
    <w:rsid w:val="00E26549"/>
    <w:rsid w:val="00E64210"/>
    <w:rsid w:val="00E6474C"/>
    <w:rsid w:val="00E679FE"/>
    <w:rsid w:val="00E67E30"/>
    <w:rsid w:val="00E7463D"/>
    <w:rsid w:val="00E75F50"/>
    <w:rsid w:val="00E83D1A"/>
    <w:rsid w:val="00E93A84"/>
    <w:rsid w:val="00E942B5"/>
    <w:rsid w:val="00EA06B3"/>
    <w:rsid w:val="00EA26D5"/>
    <w:rsid w:val="00EA57CB"/>
    <w:rsid w:val="00EA673D"/>
    <w:rsid w:val="00EB63BA"/>
    <w:rsid w:val="00EB6D80"/>
    <w:rsid w:val="00EB6E69"/>
    <w:rsid w:val="00EC5989"/>
    <w:rsid w:val="00ED0F65"/>
    <w:rsid w:val="00ED20E5"/>
    <w:rsid w:val="00ED51E4"/>
    <w:rsid w:val="00ED59FC"/>
    <w:rsid w:val="00EF5A6D"/>
    <w:rsid w:val="00F00677"/>
    <w:rsid w:val="00F070E1"/>
    <w:rsid w:val="00F07E4E"/>
    <w:rsid w:val="00F2096C"/>
    <w:rsid w:val="00F235E0"/>
    <w:rsid w:val="00F4039F"/>
    <w:rsid w:val="00F4427E"/>
    <w:rsid w:val="00F66105"/>
    <w:rsid w:val="00F87A27"/>
    <w:rsid w:val="00FA1FDC"/>
    <w:rsid w:val="00FA4AE8"/>
    <w:rsid w:val="00FC738F"/>
    <w:rsid w:val="00FE08EE"/>
    <w:rsid w:val="00FF288A"/>
    <w:rsid w:val="00FF329E"/>
    <w:rsid w:val="00FF68C5"/>
    <w:rsid w:val="14C22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4D968"/>
  <w15:chartTrackingRefBased/>
  <w15:docId w15:val="{40B969CA-A3E8-7543-ADE6-7636E451F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29A"/>
  </w:style>
  <w:style w:type="paragraph" w:styleId="Heading1">
    <w:name w:val="heading 1"/>
    <w:basedOn w:val="Normal"/>
    <w:next w:val="Normal"/>
    <w:link w:val="Heading1Char"/>
    <w:uiPriority w:val="9"/>
    <w:qFormat/>
    <w:rsid w:val="000914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14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14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14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14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14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14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14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14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14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14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14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14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14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14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14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14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14C4"/>
    <w:rPr>
      <w:rFonts w:eastAsiaTheme="majorEastAsia" w:cstheme="majorBidi"/>
      <w:color w:val="272727" w:themeColor="text1" w:themeTint="D8"/>
    </w:rPr>
  </w:style>
  <w:style w:type="paragraph" w:styleId="Title">
    <w:name w:val="Title"/>
    <w:basedOn w:val="Normal"/>
    <w:next w:val="Normal"/>
    <w:link w:val="TitleChar"/>
    <w:uiPriority w:val="10"/>
    <w:qFormat/>
    <w:rsid w:val="000914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14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14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14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14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914C4"/>
    <w:rPr>
      <w:i/>
      <w:iCs/>
      <w:color w:val="404040" w:themeColor="text1" w:themeTint="BF"/>
    </w:rPr>
  </w:style>
  <w:style w:type="paragraph" w:styleId="ListParagraph">
    <w:name w:val="List Paragraph"/>
    <w:basedOn w:val="Normal"/>
    <w:uiPriority w:val="34"/>
    <w:qFormat/>
    <w:rsid w:val="000914C4"/>
    <w:pPr>
      <w:ind w:left="720"/>
      <w:contextualSpacing/>
    </w:pPr>
  </w:style>
  <w:style w:type="character" w:styleId="IntenseEmphasis">
    <w:name w:val="Intense Emphasis"/>
    <w:basedOn w:val="DefaultParagraphFont"/>
    <w:uiPriority w:val="21"/>
    <w:qFormat/>
    <w:rsid w:val="000914C4"/>
    <w:rPr>
      <w:i/>
      <w:iCs/>
      <w:color w:val="0F4761" w:themeColor="accent1" w:themeShade="BF"/>
    </w:rPr>
  </w:style>
  <w:style w:type="paragraph" w:styleId="IntenseQuote">
    <w:name w:val="Intense Quote"/>
    <w:basedOn w:val="Normal"/>
    <w:next w:val="Normal"/>
    <w:link w:val="IntenseQuoteChar"/>
    <w:uiPriority w:val="30"/>
    <w:qFormat/>
    <w:rsid w:val="000914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14C4"/>
    <w:rPr>
      <w:i/>
      <w:iCs/>
      <w:color w:val="0F4761" w:themeColor="accent1" w:themeShade="BF"/>
    </w:rPr>
  </w:style>
  <w:style w:type="character" w:styleId="IntenseReference">
    <w:name w:val="Intense Reference"/>
    <w:basedOn w:val="DefaultParagraphFont"/>
    <w:uiPriority w:val="32"/>
    <w:qFormat/>
    <w:rsid w:val="000914C4"/>
    <w:rPr>
      <w:b/>
      <w:bCs/>
      <w:smallCaps/>
      <w:color w:val="0F4761" w:themeColor="accent1" w:themeShade="BF"/>
      <w:spacing w:val="5"/>
    </w:rPr>
  </w:style>
  <w:style w:type="character" w:styleId="Hyperlink">
    <w:name w:val="Hyperlink"/>
    <w:basedOn w:val="DefaultParagraphFont"/>
    <w:uiPriority w:val="99"/>
    <w:unhideWhenUsed/>
    <w:rsid w:val="000914C4"/>
    <w:rPr>
      <w:color w:val="467886" w:themeColor="hyperlink"/>
      <w:u w:val="single"/>
    </w:rPr>
  </w:style>
  <w:style w:type="character" w:styleId="UnresolvedMention">
    <w:name w:val="Unresolved Mention"/>
    <w:basedOn w:val="DefaultParagraphFont"/>
    <w:uiPriority w:val="99"/>
    <w:semiHidden/>
    <w:unhideWhenUsed/>
    <w:rsid w:val="000914C4"/>
    <w:rPr>
      <w:color w:val="605E5C"/>
      <w:shd w:val="clear" w:color="auto" w:fill="E1DFDD"/>
    </w:rPr>
  </w:style>
  <w:style w:type="character" w:styleId="FollowedHyperlink">
    <w:name w:val="FollowedHyperlink"/>
    <w:basedOn w:val="DefaultParagraphFont"/>
    <w:uiPriority w:val="99"/>
    <w:semiHidden/>
    <w:unhideWhenUsed/>
    <w:rsid w:val="00C047F9"/>
    <w:rPr>
      <w:color w:val="96607D" w:themeColor="followedHyperlink"/>
      <w:u w:val="single"/>
    </w:rPr>
  </w:style>
  <w:style w:type="paragraph" w:styleId="Header">
    <w:name w:val="header"/>
    <w:basedOn w:val="Normal"/>
    <w:link w:val="HeaderChar"/>
    <w:uiPriority w:val="99"/>
    <w:unhideWhenUsed/>
    <w:rsid w:val="00214729"/>
    <w:pPr>
      <w:tabs>
        <w:tab w:val="center" w:pos="4680"/>
        <w:tab w:val="right" w:pos="9360"/>
      </w:tabs>
    </w:pPr>
  </w:style>
  <w:style w:type="character" w:customStyle="1" w:styleId="HeaderChar">
    <w:name w:val="Header Char"/>
    <w:basedOn w:val="DefaultParagraphFont"/>
    <w:link w:val="Header"/>
    <w:uiPriority w:val="99"/>
    <w:rsid w:val="00214729"/>
  </w:style>
  <w:style w:type="paragraph" w:styleId="Footer">
    <w:name w:val="footer"/>
    <w:basedOn w:val="Normal"/>
    <w:link w:val="FooterChar"/>
    <w:uiPriority w:val="99"/>
    <w:unhideWhenUsed/>
    <w:rsid w:val="00214729"/>
    <w:pPr>
      <w:tabs>
        <w:tab w:val="center" w:pos="4680"/>
        <w:tab w:val="right" w:pos="9360"/>
      </w:tabs>
    </w:pPr>
  </w:style>
  <w:style w:type="character" w:customStyle="1" w:styleId="FooterChar">
    <w:name w:val="Footer Char"/>
    <w:basedOn w:val="DefaultParagraphFont"/>
    <w:link w:val="Footer"/>
    <w:uiPriority w:val="99"/>
    <w:rsid w:val="00214729"/>
  </w:style>
  <w:style w:type="character" w:styleId="CommentReference">
    <w:name w:val="annotation reference"/>
    <w:basedOn w:val="DefaultParagraphFont"/>
    <w:uiPriority w:val="99"/>
    <w:semiHidden/>
    <w:unhideWhenUsed/>
    <w:rsid w:val="00214729"/>
    <w:rPr>
      <w:sz w:val="16"/>
      <w:szCs w:val="16"/>
    </w:rPr>
  </w:style>
  <w:style w:type="paragraph" w:styleId="CommentText">
    <w:name w:val="annotation text"/>
    <w:basedOn w:val="Normal"/>
    <w:link w:val="CommentTextChar"/>
    <w:uiPriority w:val="99"/>
    <w:unhideWhenUsed/>
    <w:rsid w:val="00E67E30"/>
    <w:rPr>
      <w:sz w:val="20"/>
      <w:szCs w:val="20"/>
    </w:rPr>
  </w:style>
  <w:style w:type="character" w:customStyle="1" w:styleId="CommentTextChar">
    <w:name w:val="Comment Text Char"/>
    <w:basedOn w:val="DefaultParagraphFont"/>
    <w:link w:val="CommentText"/>
    <w:uiPriority w:val="99"/>
    <w:rsid w:val="00E67E30"/>
    <w:rPr>
      <w:sz w:val="20"/>
      <w:szCs w:val="20"/>
    </w:rPr>
  </w:style>
  <w:style w:type="paragraph" w:styleId="CommentSubject">
    <w:name w:val="annotation subject"/>
    <w:basedOn w:val="CommentText"/>
    <w:next w:val="CommentText"/>
    <w:link w:val="CommentSubjectChar"/>
    <w:uiPriority w:val="99"/>
    <w:semiHidden/>
    <w:unhideWhenUsed/>
    <w:rsid w:val="00E67E30"/>
    <w:rPr>
      <w:b/>
      <w:bCs/>
    </w:rPr>
  </w:style>
  <w:style w:type="character" w:customStyle="1" w:styleId="CommentSubjectChar">
    <w:name w:val="Comment Subject Char"/>
    <w:basedOn w:val="CommentTextChar"/>
    <w:link w:val="CommentSubject"/>
    <w:uiPriority w:val="99"/>
    <w:semiHidden/>
    <w:rsid w:val="00E67E30"/>
    <w:rPr>
      <w:b/>
      <w:bCs/>
      <w:sz w:val="20"/>
      <w:szCs w:val="20"/>
    </w:rPr>
  </w:style>
  <w:style w:type="paragraph" w:styleId="Revision">
    <w:name w:val="Revision"/>
    <w:hidden/>
    <w:uiPriority w:val="99"/>
    <w:semiHidden/>
    <w:rsid w:val="006C0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ie@ironcladmkt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benneker@haverboeck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averboecker.com/" TargetMode="External"/><Relationship Id="rId4" Type="http://schemas.openxmlformats.org/officeDocument/2006/relationships/webSettings" Target="webSettings.xml"/><Relationship Id="rId9" Type="http://schemas.openxmlformats.org/officeDocument/2006/relationships/hyperlink" Target="https://www.haverboecker.com/en/product-solutions/machines/integra/" TargetMode="Externa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1085</Words>
  <Characters>6186</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Miller</dc:creator>
  <cp:keywords/>
  <dc:description/>
  <cp:lastModifiedBy>Ashley Stoppleworth</cp:lastModifiedBy>
  <cp:revision>4</cp:revision>
  <dcterms:created xsi:type="dcterms:W3CDTF">2025-11-26T21:49:00Z</dcterms:created>
  <dcterms:modified xsi:type="dcterms:W3CDTF">2025-12-05T09:12:00Z</dcterms:modified>
</cp:coreProperties>
</file>